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4F39CFDB" w:rsidR="00067FE2" w:rsidRDefault="00B4563C" w:rsidP="00F44236">
            <w:pPr>
              <w:pStyle w:val="Header"/>
            </w:pPr>
            <w:hyperlink r:id="rId8" w:history="1">
              <w:r w:rsidRPr="00B4563C">
                <w:rPr>
                  <w:rStyle w:val="Hyperlink"/>
                </w:rPr>
                <w:t>136</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DB6DACD" w:rsidR="00067FE2" w:rsidRDefault="002C236E" w:rsidP="00F44236">
            <w:pPr>
              <w:pStyle w:val="Header"/>
            </w:pPr>
            <w:r>
              <w:t xml:space="preserve">Large Load Interconnection </w:t>
            </w:r>
            <w:r w:rsidR="0084419B">
              <w:t>Study Scope Documentation</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00030C9E" w:rsidR="00067FE2" w:rsidRPr="00E01925" w:rsidRDefault="00B4563C" w:rsidP="00F44236">
            <w:pPr>
              <w:pStyle w:val="NormalArial"/>
            </w:pPr>
            <w:r>
              <w:t>November 25,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004D36F7" w:rsidR="009D17F0" w:rsidRPr="00FB509B" w:rsidRDefault="00BE33AB" w:rsidP="00C360A1">
            <w:pPr>
              <w:pStyle w:val="NormalArial"/>
              <w:spacing w:before="120" w:after="120"/>
              <w:jc w:val="both"/>
            </w:pPr>
            <w:r>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06D306D2" w:rsidR="002C236E" w:rsidRPr="00FB509B" w:rsidRDefault="001445A2" w:rsidP="000D3E87">
            <w:pPr>
              <w:pStyle w:val="NormalArial"/>
              <w:spacing w:before="120" w:after="120"/>
            </w:pPr>
            <w:r w:rsidRPr="001445A2">
              <w:t>9.3.</w:t>
            </w:r>
            <w:r w:rsidR="0084419B">
              <w:t>2</w:t>
            </w:r>
            <w:r>
              <w:t xml:space="preserve">, </w:t>
            </w:r>
            <w:r w:rsidR="0084419B" w:rsidRPr="0084419B">
              <w:rPr>
                <w:iCs/>
              </w:rPr>
              <w:t>Large Load Interconnection Study Scoping Process</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660BC61D" w:rsidR="00C9766A" w:rsidRPr="00FB509B" w:rsidRDefault="005B0776" w:rsidP="000D3E87">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EF07227" w14:textId="6081A2E9" w:rsidR="00C360A1" w:rsidRDefault="00660033" w:rsidP="00C360A1">
            <w:pPr>
              <w:pStyle w:val="NormalArial"/>
              <w:spacing w:before="120" w:after="120"/>
              <w:jc w:val="both"/>
            </w:pPr>
            <w:r w:rsidRPr="00660033">
              <w:t xml:space="preserve">This Planning Guide Revision Request </w:t>
            </w:r>
            <w:r w:rsidR="00C55576">
              <w:t xml:space="preserve">(PGRR) </w:t>
            </w:r>
            <w:r w:rsidRPr="00660033">
              <w:t xml:space="preserve">implements targeted revisions to Section 9.3.2 to strengthen </w:t>
            </w:r>
            <w:r w:rsidR="00C55576">
              <w:t>Large Load Interconnection Study (</w:t>
            </w:r>
            <w:r w:rsidRPr="00660033">
              <w:t>LLIS</w:t>
            </w:r>
            <w:r w:rsidR="00C55576">
              <w:t>)</w:t>
            </w:r>
            <w:r w:rsidRPr="00660033">
              <w:t xml:space="preserve"> scoping requirements and improve transparency across ERCOT, </w:t>
            </w:r>
            <w:r w:rsidR="00B4563C">
              <w:t>Transmission Service Providers (</w:t>
            </w:r>
            <w:r w:rsidRPr="00660033">
              <w:t>TSPs</w:t>
            </w:r>
            <w:r w:rsidR="00B4563C">
              <w:t>)</w:t>
            </w:r>
            <w:r w:rsidRPr="00660033">
              <w:t>, and Interconnecting Large Load Entities (ILLEs)</w:t>
            </w:r>
            <w:r w:rsidR="00C360A1">
              <w:t xml:space="preserve"> by enhancing documentation.</w:t>
            </w:r>
          </w:p>
          <w:p w14:paraId="64D416B7" w14:textId="77777777" w:rsidR="00C360A1" w:rsidRDefault="00660033" w:rsidP="00C360A1">
            <w:pPr>
              <w:pStyle w:val="NormalArial"/>
              <w:spacing w:before="120" w:after="120"/>
            </w:pPr>
            <w:r w:rsidRPr="00660033">
              <w:t>The revisions:</w:t>
            </w:r>
          </w:p>
          <w:p w14:paraId="42C11B84" w14:textId="77777777" w:rsidR="00C360A1" w:rsidRDefault="00660033" w:rsidP="00C360A1">
            <w:pPr>
              <w:pStyle w:val="NormalArial"/>
              <w:numPr>
                <w:ilvl w:val="0"/>
                <w:numId w:val="24"/>
              </w:numPr>
              <w:spacing w:before="120" w:after="120"/>
              <w:jc w:val="both"/>
            </w:pPr>
            <w:r w:rsidRPr="00660033">
              <w:t>Require the LLIS study scope to be documented in a complete and auditable written format at the outset of the study;</w:t>
            </w:r>
          </w:p>
          <w:p w14:paraId="2B85E4C9" w14:textId="3398DF25" w:rsidR="00C360A1" w:rsidRDefault="00660033" w:rsidP="00C360A1">
            <w:pPr>
              <w:pStyle w:val="NormalArial"/>
              <w:numPr>
                <w:ilvl w:val="0"/>
                <w:numId w:val="24"/>
              </w:numPr>
              <w:spacing w:before="120" w:after="120"/>
              <w:jc w:val="both"/>
            </w:pPr>
            <w:r w:rsidRPr="00660033">
              <w:t xml:space="preserve">Clarify the study assumptions, </w:t>
            </w:r>
            <w:r w:rsidR="00C360A1">
              <w:t xml:space="preserve">key </w:t>
            </w:r>
            <w:r w:rsidRPr="00660033">
              <w:t>inputs, scenario requirements</w:t>
            </w:r>
            <w:r w:rsidR="00C360A1">
              <w:t xml:space="preserve"> and analyses</w:t>
            </w:r>
            <w:r w:rsidRPr="00660033">
              <w:t xml:space="preserve"> that must be defined in the preliminary and final scope;</w:t>
            </w:r>
          </w:p>
          <w:p w14:paraId="3CE52915" w14:textId="6B32320D" w:rsidR="00C360A1" w:rsidRDefault="00660033" w:rsidP="00C360A1">
            <w:pPr>
              <w:pStyle w:val="NormalArial"/>
              <w:numPr>
                <w:ilvl w:val="0"/>
                <w:numId w:val="24"/>
              </w:numPr>
              <w:spacing w:before="120" w:after="120"/>
              <w:jc w:val="both"/>
            </w:pPr>
            <w:r w:rsidRPr="00660033">
              <w:t>Establish a more structured comment</w:t>
            </w:r>
            <w:r w:rsidR="00C360A1">
              <w:t xml:space="preserve"> </w:t>
            </w:r>
            <w:r w:rsidRPr="00660033">
              <w:t>resolution process for ERCOT and directly affected TSPs;</w:t>
            </w:r>
          </w:p>
          <w:p w14:paraId="4AB7970D" w14:textId="77777777" w:rsidR="00C360A1" w:rsidRDefault="00660033" w:rsidP="00C360A1">
            <w:pPr>
              <w:pStyle w:val="NormalArial"/>
              <w:numPr>
                <w:ilvl w:val="0"/>
                <w:numId w:val="24"/>
              </w:numPr>
              <w:spacing w:before="120" w:after="120"/>
              <w:jc w:val="both"/>
            </w:pPr>
            <w:r w:rsidRPr="00660033">
              <w:t>Introduce a notification requirement to the ILLE when repeated resubmittals indicate material disagreement over scope; and</w:t>
            </w:r>
          </w:p>
          <w:p w14:paraId="2307AAF3" w14:textId="2D3AFAE3" w:rsidR="00660033" w:rsidRPr="00660033" w:rsidRDefault="00660033" w:rsidP="00C360A1">
            <w:pPr>
              <w:pStyle w:val="NormalArial"/>
              <w:numPr>
                <w:ilvl w:val="0"/>
                <w:numId w:val="24"/>
              </w:numPr>
              <w:spacing w:before="120" w:after="120"/>
              <w:jc w:val="both"/>
            </w:pPr>
            <w:r w:rsidRPr="00660033">
              <w:t>Improve clarity and consistency with related Planning Guide provisions to reduce unnecessary iteration and minimize scope creep.</w:t>
            </w:r>
          </w:p>
          <w:p w14:paraId="2E04A7C2" w14:textId="70DE9790" w:rsidR="009D17F0" w:rsidRPr="00FB509B" w:rsidRDefault="00660033" w:rsidP="00C360A1">
            <w:pPr>
              <w:pStyle w:val="NormalArial"/>
              <w:spacing w:before="120" w:after="120"/>
              <w:jc w:val="both"/>
            </w:pPr>
            <w:r w:rsidRPr="00660033">
              <w:t xml:space="preserve">These changes are intended to create a more uniform LLIS scoping process and improve the </w:t>
            </w:r>
            <w:r w:rsidR="00AD660A">
              <w:t>transparency</w:t>
            </w:r>
            <w:r w:rsidR="00AD660A" w:rsidRPr="00660033">
              <w:t xml:space="preserve"> </w:t>
            </w:r>
            <w:r w:rsidRPr="00660033">
              <w:t>and efficiency of LLIS activities.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3D41658E" w14:textId="7629EA5F" w:rsidR="00C92692" w:rsidRPr="00C92692" w:rsidRDefault="00C92692" w:rsidP="00C92692">
            <w:pPr>
              <w:tabs>
                <w:tab w:val="left" w:pos="432"/>
              </w:tabs>
              <w:spacing w:before="120"/>
              <w:ind w:left="432" w:hanging="432"/>
              <w:rPr>
                <w:rFonts w:ascii="Arial" w:eastAsiaTheme="minorEastAsia" w:hAnsi="Arial" w:cs="Arial"/>
                <w:color w:val="000000"/>
              </w:rPr>
            </w:pPr>
            <w:r w:rsidRPr="00C92692">
              <w:rPr>
                <w:rFonts w:ascii="Arial" w:hAnsi="Arial"/>
              </w:rPr>
              <w:object w:dxaOrig="1440" w:dyaOrig="1440" w14:anchorId="77278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C92692">
              <w:rPr>
                <w:rFonts w:ascii="Arial" w:eastAsiaTheme="minorEastAsia" w:hAnsi="Arial"/>
              </w:rPr>
              <w:t xml:space="preserve">  </w:t>
            </w:r>
            <w:hyperlink r:id="rId11" w:history="1">
              <w:r w:rsidRPr="00C92692">
                <w:rPr>
                  <w:rFonts w:ascii="Arial" w:eastAsiaTheme="minorEastAsia" w:hAnsi="Arial" w:cs="Arial"/>
                  <w:color w:val="0000FF"/>
                  <w:u w:val="single"/>
                </w:rPr>
                <w:t>Strategic Plan</w:t>
              </w:r>
            </w:hyperlink>
            <w:r w:rsidRPr="00C92692">
              <w:rPr>
                <w:rFonts w:ascii="Arial" w:eastAsiaTheme="minorEastAsia" w:hAnsi="Arial" w:cs="Arial"/>
                <w:color w:val="000000"/>
              </w:rPr>
              <w:t xml:space="preserve"> Objective 1 – Be an industry leader for grid reliability and resilience</w:t>
            </w:r>
          </w:p>
          <w:p w14:paraId="10E1CFA8" w14:textId="7AD99F88" w:rsidR="00C92692" w:rsidRPr="00C92692" w:rsidRDefault="00C92692" w:rsidP="00C92692">
            <w:pPr>
              <w:tabs>
                <w:tab w:val="left" w:pos="432"/>
              </w:tabs>
              <w:spacing w:before="120"/>
              <w:ind w:left="432" w:hanging="432"/>
              <w:rPr>
                <w:rFonts w:ascii="Arial" w:eastAsiaTheme="minorEastAsia" w:hAnsi="Arial" w:cs="Arial"/>
                <w:color w:val="000000"/>
              </w:rPr>
            </w:pPr>
            <w:r w:rsidRPr="00C92692">
              <w:rPr>
                <w:rFonts w:ascii="Arial" w:hAnsi="Arial"/>
              </w:rPr>
              <w:object w:dxaOrig="1440" w:dyaOrig="1440" w14:anchorId="4359EB15">
                <v:shape id="_x0000_i1039" type="#_x0000_t75" style="width:15.6pt;height:15pt" o:ole="">
                  <v:imagedata r:id="rId12" o:title=""/>
                </v:shape>
                <w:control r:id="rId13" w:name="TextBox17" w:shapeid="_x0000_i1039"/>
              </w:object>
            </w:r>
            <w:r w:rsidRPr="00C92692">
              <w:rPr>
                <w:rFonts w:ascii="Arial" w:eastAsiaTheme="minorEastAsia" w:hAnsi="Arial"/>
              </w:rPr>
              <w:t xml:space="preserve">  </w:t>
            </w:r>
            <w:hyperlink r:id="rId14" w:history="1">
              <w:r w:rsidRPr="00C92692">
                <w:rPr>
                  <w:rFonts w:ascii="Arial" w:eastAsiaTheme="minorEastAsia" w:hAnsi="Arial" w:cs="Arial"/>
                  <w:color w:val="0000FF"/>
                  <w:u w:val="single"/>
                </w:rPr>
                <w:t>Strategic Plan</w:t>
              </w:r>
            </w:hyperlink>
            <w:r w:rsidRPr="00C92692">
              <w:rPr>
                <w:rFonts w:ascii="Arial" w:eastAsiaTheme="minorEastAsia" w:hAnsi="Arial" w:cs="Arial"/>
                <w:color w:val="000000"/>
              </w:rPr>
              <w:t xml:space="preserve"> Objective 2 - Enhance the ERCOT region’s economic competitiveness with respect to trends in wholesale power rates and retail electricity prices to consumers</w:t>
            </w:r>
          </w:p>
          <w:p w14:paraId="41E8160E" w14:textId="3F880424" w:rsidR="00C92692" w:rsidRPr="00C92692" w:rsidRDefault="00C92692" w:rsidP="00C92692">
            <w:pPr>
              <w:spacing w:before="120"/>
              <w:ind w:left="432" w:hanging="432"/>
              <w:rPr>
                <w:rFonts w:ascii="Arial" w:eastAsiaTheme="minorEastAsia" w:hAnsi="Arial" w:cs="Arial"/>
                <w:color w:val="000000"/>
              </w:rPr>
            </w:pPr>
            <w:r w:rsidRPr="00C92692">
              <w:rPr>
                <w:rFonts w:ascii="Arial" w:hAnsi="Arial"/>
              </w:rPr>
              <w:lastRenderedPageBreak/>
              <w:object w:dxaOrig="1440" w:dyaOrig="1440" w14:anchorId="6B9C5E9E">
                <v:shape id="_x0000_i1041" type="#_x0000_t75" style="width:15.6pt;height:15pt" o:ole="">
                  <v:imagedata r:id="rId9" o:title=""/>
                </v:shape>
                <w:control r:id="rId15" w:name="TextBox122" w:shapeid="_x0000_i1041"/>
              </w:object>
            </w:r>
            <w:r w:rsidRPr="00C92692">
              <w:rPr>
                <w:rFonts w:ascii="Arial" w:eastAsiaTheme="minorEastAsia" w:hAnsi="Arial"/>
              </w:rPr>
              <w:t xml:space="preserve">  </w:t>
            </w:r>
            <w:hyperlink r:id="rId16" w:history="1">
              <w:r w:rsidRPr="00C92692">
                <w:rPr>
                  <w:rFonts w:ascii="Arial" w:eastAsiaTheme="minorEastAsia" w:hAnsi="Arial" w:cs="Arial"/>
                  <w:color w:val="0000FF"/>
                  <w:u w:val="single"/>
                </w:rPr>
                <w:t>Strategic Plan</w:t>
              </w:r>
            </w:hyperlink>
            <w:r w:rsidRPr="00C92692">
              <w:rPr>
                <w:rFonts w:ascii="Arial" w:eastAsiaTheme="minorEastAsia" w:hAnsi="Arial" w:cs="Arial"/>
                <w:color w:val="000000"/>
              </w:rPr>
              <w:t xml:space="preserve"> Objective 3 - Advance ERCOT, Inc. as an independent leading industry expert and an </w:t>
            </w:r>
            <w:proofErr w:type="gramStart"/>
            <w:r w:rsidRPr="00C92692">
              <w:rPr>
                <w:rFonts w:ascii="Arial" w:eastAsiaTheme="minorEastAsia" w:hAnsi="Arial" w:cs="Arial"/>
                <w:color w:val="000000"/>
              </w:rPr>
              <w:t>employer</w:t>
            </w:r>
            <w:proofErr w:type="gramEnd"/>
            <w:r w:rsidRPr="00C92692">
              <w:rPr>
                <w:rFonts w:ascii="Arial" w:eastAsiaTheme="minorEastAsia" w:hAnsi="Arial" w:cs="Arial"/>
                <w:color w:val="000000"/>
              </w:rPr>
              <w:t xml:space="preserve"> of choice by fostering innovation, investing in our people, and emphasizing the importance of our mission</w:t>
            </w:r>
          </w:p>
          <w:p w14:paraId="7FA2EF7F" w14:textId="2D455009" w:rsidR="00C92692" w:rsidRPr="00C92692" w:rsidRDefault="00C92692" w:rsidP="00C92692">
            <w:pPr>
              <w:spacing w:before="120"/>
              <w:rPr>
                <w:rFonts w:ascii="Arial" w:eastAsiaTheme="minorEastAsia" w:hAnsi="Arial"/>
                <w:iCs/>
                <w:kern w:val="24"/>
              </w:rPr>
            </w:pPr>
            <w:r w:rsidRPr="00C92692">
              <w:rPr>
                <w:rFonts w:ascii="Arial" w:hAnsi="Arial"/>
              </w:rPr>
              <w:object w:dxaOrig="1440" w:dyaOrig="1440" w14:anchorId="68E6B301">
                <v:shape id="_x0000_i1043" type="#_x0000_t75" style="width:15.6pt;height:15pt" o:ole="">
                  <v:imagedata r:id="rId9" o:title=""/>
                </v:shape>
                <w:control r:id="rId17" w:name="TextBox13" w:shapeid="_x0000_i1043"/>
              </w:object>
            </w:r>
            <w:r w:rsidRPr="00C92692">
              <w:rPr>
                <w:rFonts w:ascii="Arial" w:eastAsiaTheme="minorEastAsia" w:hAnsi="Arial"/>
              </w:rPr>
              <w:t xml:space="preserve">  </w:t>
            </w:r>
            <w:r w:rsidRPr="00C92692">
              <w:rPr>
                <w:rFonts w:ascii="Arial" w:eastAsiaTheme="minorEastAsia" w:hAnsi="Arial"/>
                <w:iCs/>
                <w:kern w:val="24"/>
              </w:rPr>
              <w:t>General system and/or process improvement(s)</w:t>
            </w:r>
          </w:p>
          <w:p w14:paraId="28CAE83A" w14:textId="337B0FCF" w:rsidR="00C92692" w:rsidRPr="00C92692" w:rsidRDefault="00C92692" w:rsidP="00C92692">
            <w:pPr>
              <w:spacing w:before="120"/>
              <w:rPr>
                <w:rFonts w:ascii="Arial" w:eastAsiaTheme="minorEastAsia" w:hAnsi="Arial"/>
                <w:iCs/>
                <w:kern w:val="24"/>
              </w:rPr>
            </w:pPr>
            <w:r w:rsidRPr="00C92692">
              <w:rPr>
                <w:rFonts w:ascii="Arial" w:hAnsi="Arial"/>
              </w:rPr>
              <w:object w:dxaOrig="1440" w:dyaOrig="1440" w14:anchorId="756E24DF">
                <v:shape id="_x0000_i1045" type="#_x0000_t75" style="width:15.6pt;height:15pt" o:ole="">
                  <v:imagedata r:id="rId9" o:title=""/>
                </v:shape>
                <w:control r:id="rId18" w:name="TextBox14" w:shapeid="_x0000_i1045"/>
              </w:object>
            </w:r>
            <w:r w:rsidRPr="00C92692">
              <w:rPr>
                <w:rFonts w:ascii="Arial" w:eastAsiaTheme="minorEastAsia" w:hAnsi="Arial"/>
              </w:rPr>
              <w:t xml:space="preserve">  </w:t>
            </w:r>
            <w:r w:rsidRPr="00C92692">
              <w:rPr>
                <w:rFonts w:ascii="Arial" w:eastAsiaTheme="minorEastAsia" w:hAnsi="Arial"/>
                <w:iCs/>
                <w:kern w:val="24"/>
              </w:rPr>
              <w:t>Regulatory requirements</w:t>
            </w:r>
          </w:p>
          <w:p w14:paraId="0B3BD41D" w14:textId="337779D0" w:rsidR="00C92692" w:rsidRPr="00C92692" w:rsidRDefault="00C92692" w:rsidP="00C92692">
            <w:pPr>
              <w:spacing w:before="120"/>
              <w:rPr>
                <w:rFonts w:ascii="Arial" w:eastAsiaTheme="minorEastAsia" w:hAnsi="Arial" w:cs="Arial"/>
                <w:color w:val="000000"/>
              </w:rPr>
            </w:pPr>
            <w:r w:rsidRPr="00C92692">
              <w:rPr>
                <w:rFonts w:ascii="Arial" w:hAnsi="Arial"/>
              </w:rPr>
              <w:object w:dxaOrig="1440" w:dyaOrig="1440" w14:anchorId="1D89745A">
                <v:shape id="_x0000_i1047" type="#_x0000_t75" style="width:15.6pt;height:15pt" o:ole="">
                  <v:imagedata r:id="rId9" o:title=""/>
                </v:shape>
                <w:control r:id="rId19" w:name="TextBox15" w:shapeid="_x0000_i1047"/>
              </w:object>
            </w:r>
            <w:r w:rsidRPr="00C92692">
              <w:rPr>
                <w:rFonts w:ascii="Arial" w:eastAsiaTheme="minorEastAsia" w:hAnsi="Arial"/>
              </w:rPr>
              <w:t xml:space="preserve">  </w:t>
            </w:r>
            <w:r w:rsidRPr="00C92692">
              <w:rPr>
                <w:rFonts w:ascii="Arial" w:eastAsiaTheme="minorEastAsia" w:hAnsi="Arial" w:cs="Arial"/>
                <w:color w:val="000000"/>
              </w:rPr>
              <w:t>ERCOT Board/PUCT Directive</w:t>
            </w:r>
          </w:p>
          <w:p w14:paraId="11450440" w14:textId="77777777" w:rsidR="00C92692" w:rsidRPr="00C92692" w:rsidRDefault="00C92692" w:rsidP="00C92692">
            <w:pPr>
              <w:rPr>
                <w:rFonts w:ascii="Arial" w:eastAsiaTheme="minorEastAsia" w:hAnsi="Arial"/>
                <w:i/>
                <w:sz w:val="20"/>
                <w:szCs w:val="20"/>
              </w:rPr>
            </w:pPr>
          </w:p>
          <w:p w14:paraId="22744829" w14:textId="73599496" w:rsidR="00FC3D4B" w:rsidRPr="00C92692" w:rsidRDefault="00C92692" w:rsidP="00C92692">
            <w:pPr>
              <w:spacing w:after="120"/>
              <w:rPr>
                <w:rFonts w:ascii="Arial" w:eastAsiaTheme="minorEastAsia" w:hAnsi="Arial"/>
                <w:i/>
                <w:sz w:val="20"/>
                <w:szCs w:val="20"/>
              </w:rPr>
            </w:pPr>
            <w:r w:rsidRPr="00C92692">
              <w:rPr>
                <w:rFonts w:ascii="Arial" w:eastAsiaTheme="minorEastAsia" w:hAnsi="Arial"/>
                <w:i/>
                <w:sz w:val="20"/>
                <w:szCs w:val="20"/>
              </w:rPr>
              <w:t xml:space="preserve">(please select ONLY ONE – if more than one </w:t>
            </w:r>
            <w:proofErr w:type="gramStart"/>
            <w:r w:rsidRPr="00C92692">
              <w:rPr>
                <w:rFonts w:ascii="Arial" w:eastAsiaTheme="minorEastAsia" w:hAnsi="Arial"/>
                <w:i/>
                <w:sz w:val="20"/>
                <w:szCs w:val="20"/>
              </w:rPr>
              <w:t>apply</w:t>
            </w:r>
            <w:proofErr w:type="gramEnd"/>
            <w:r w:rsidRPr="00C92692">
              <w:rPr>
                <w:rFonts w:ascii="Arial" w:eastAsiaTheme="minorEastAsia" w:hAnsi="Arial"/>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61F38">
            <w:pPr>
              <w:pStyle w:val="Header"/>
            </w:pPr>
            <w:r>
              <w:lastRenderedPageBreak/>
              <w:t>Justification of Reason for Revision and Market Impacts</w:t>
            </w:r>
          </w:p>
        </w:tc>
        <w:tc>
          <w:tcPr>
            <w:tcW w:w="7560" w:type="dxa"/>
            <w:gridSpan w:val="2"/>
            <w:tcBorders>
              <w:bottom w:val="single" w:sz="4" w:space="0" w:color="auto"/>
            </w:tcBorders>
            <w:vAlign w:val="center"/>
          </w:tcPr>
          <w:p w14:paraId="4F446F97" w14:textId="01D57303" w:rsidR="00BE33AB" w:rsidRPr="00BE33AB" w:rsidRDefault="00BE33AB" w:rsidP="00BE33AB">
            <w:pPr>
              <w:pStyle w:val="NormalArial"/>
              <w:spacing w:before="120" w:after="120"/>
              <w:jc w:val="both"/>
            </w:pPr>
            <w:r w:rsidRPr="00BE33AB">
              <w:t xml:space="preserve">ERCOT’s existing LLIS scoping approach lacks consistent structure, clear requirements, and reliable documentation. The current process does not generate a uniform or </w:t>
            </w:r>
            <w:r w:rsidR="00FC7A59">
              <w:t>auditable</w:t>
            </w:r>
            <w:r w:rsidR="00FC7A59" w:rsidRPr="00BE33AB">
              <w:t xml:space="preserve"> </w:t>
            </w:r>
            <w:r w:rsidRPr="00BE33AB">
              <w:t>scope, which leads to miscommunication with TSPs, uncertainty about agreed study parameters, and avoidable delays and restudies. Updating Planning Guide Section 9.3.2 (established by PGRR115</w:t>
            </w:r>
            <w:r w:rsidR="00B4563C">
              <w:t xml:space="preserve">, </w:t>
            </w:r>
            <w:r w:rsidR="00B4563C" w:rsidRPr="00B4563C">
              <w:t>Related to NPRR1234, Interconnection Requirements for Large Loads and Modeling Standards for Loads 25 MW or Greater</w:t>
            </w:r>
            <w:r w:rsidRPr="00BE33AB">
              <w:t>) is necessary to create a more transparent and complete framework for defining LLIS scope and supporting efficient study execution.</w:t>
            </w:r>
          </w:p>
          <w:p w14:paraId="0F79C1DC" w14:textId="03A2277A" w:rsidR="00BE33AB" w:rsidRPr="00BE33AB" w:rsidRDefault="00BE33AB" w:rsidP="00BE33AB">
            <w:pPr>
              <w:pStyle w:val="NormalArial"/>
              <w:spacing w:before="120" w:after="120"/>
              <w:jc w:val="both"/>
            </w:pPr>
            <w:r w:rsidRPr="00BE33AB">
              <w:t xml:space="preserve">Because today’s </w:t>
            </w:r>
            <w:r w:rsidR="00FC7A59">
              <w:t xml:space="preserve">LLIS </w:t>
            </w:r>
            <w:r w:rsidRPr="00BE33AB">
              <w:t xml:space="preserve">scoping efforts do not consistently produce a complete or verifiable reference document, ERCOT and TSPs regularly face disputes over study assumptions, study area limits, performance criteria, and required analyses. </w:t>
            </w:r>
            <w:r w:rsidR="00FC7A59" w:rsidRPr="00FC7A59">
              <w:t>These issues frequently surface after modeling or analysis is already underway, leading to schedule impacts, misaligned expectations, repeat study efforts, and unnecessary use of engineering and financial resources by ERCOT, TSPs, and ILLEs.</w:t>
            </w:r>
          </w:p>
          <w:p w14:paraId="4D0ECBC5" w14:textId="150C2DE6" w:rsidR="00BE33AB" w:rsidRPr="00BE33AB" w:rsidRDefault="00BE33AB" w:rsidP="00BE33AB">
            <w:pPr>
              <w:pStyle w:val="NormalArial"/>
              <w:spacing w:before="120" w:after="120"/>
              <w:jc w:val="both"/>
            </w:pPr>
            <w:r w:rsidRPr="00BE33AB">
              <w:t>The proposed revisions add upfront documentation requirements, clarify the elements that must be defined in the scope, and formalize the steps for review, comment, revision, and approval. A more structured and visible scoping process will limit ambiguity, reduce uncontrolled changes to the study scope, and improve predictability</w:t>
            </w:r>
            <w:r>
              <w:t xml:space="preserve"> for stakeholders</w:t>
            </w:r>
            <w:r w:rsidRPr="00BE33AB">
              <w:t xml:space="preserve">. This supports timely and efficient completion of </w:t>
            </w:r>
            <w:r>
              <w:t xml:space="preserve">large </w:t>
            </w:r>
            <w:r w:rsidRPr="00BE33AB">
              <w:t>load interconnection studies and reduces unnecessary rework, while improving coordination among ERCOT, TSPs, and ILLEs.</w:t>
            </w:r>
          </w:p>
          <w:p w14:paraId="0432B124" w14:textId="6C1DEF57" w:rsidR="00992C97" w:rsidRPr="002C63C6" w:rsidRDefault="00BE33AB" w:rsidP="00C55576">
            <w:pPr>
              <w:pStyle w:val="NormalArial"/>
              <w:spacing w:before="120" w:after="120"/>
              <w:jc w:val="both"/>
            </w:pPr>
            <w:r w:rsidRPr="00BE33AB">
              <w:t xml:space="preserve">The broader market benefit is a more efficient and dependable </w:t>
            </w:r>
            <w:r>
              <w:t xml:space="preserve">LLIS </w:t>
            </w:r>
            <w:r w:rsidRPr="00BE33AB">
              <w:t xml:space="preserve">process that lowers uncertainty for stakeholders, strengthens planning coordination, and enables timely advancement of </w:t>
            </w:r>
            <w:r w:rsidR="00B4563C">
              <w:t>L</w:t>
            </w:r>
            <w:r w:rsidRPr="00BE33AB">
              <w:t xml:space="preserve">arge </w:t>
            </w:r>
            <w:r w:rsidR="00B4563C">
              <w:t>L</w:t>
            </w:r>
            <w:r w:rsidRPr="00BE33AB">
              <w:t>oad projects that support economic development and grid reliability across ERCOT.</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62810443" w:rsidR="00342163" w:rsidRPr="000D3E87" w:rsidRDefault="00D61F38" w:rsidP="000D3E87">
            <w:pPr>
              <w:pStyle w:val="Header"/>
              <w:jc w:val="center"/>
              <w:rPr>
                <w:bCs w:val="0"/>
              </w:rPr>
            </w:pPr>
            <w:r>
              <w:t>Sponsor</w:t>
            </w:r>
          </w:p>
        </w:tc>
      </w:tr>
      <w:tr w:rsidR="00D61F38" w14:paraId="469623E4" w14:textId="77777777" w:rsidTr="000D3E87">
        <w:trPr>
          <w:cantSplit/>
          <w:trHeight w:val="432"/>
        </w:trPr>
        <w:tc>
          <w:tcPr>
            <w:tcW w:w="2880" w:type="dxa"/>
            <w:shd w:val="clear" w:color="auto" w:fill="FFFFFF"/>
            <w:vAlign w:val="center"/>
          </w:tcPr>
          <w:p w14:paraId="110ED89C" w14:textId="77777777" w:rsidR="00D61F38" w:rsidRDefault="00D61F38" w:rsidP="009A7D32">
            <w:pPr>
              <w:pStyle w:val="Header"/>
              <w:rPr>
                <w:bCs w:val="0"/>
              </w:rPr>
            </w:pPr>
            <w:r w:rsidRPr="00B93CA0">
              <w:rPr>
                <w:bCs w:val="0"/>
              </w:rPr>
              <w:t>Name</w:t>
            </w:r>
          </w:p>
          <w:p w14:paraId="5453A048" w14:textId="47B1F4F3" w:rsidR="00342163" w:rsidRPr="00342163" w:rsidRDefault="00342163" w:rsidP="00342163"/>
        </w:tc>
        <w:tc>
          <w:tcPr>
            <w:tcW w:w="7560" w:type="dxa"/>
            <w:vAlign w:val="center"/>
          </w:tcPr>
          <w:p w14:paraId="2738BC22" w14:textId="43FE9D34" w:rsidR="00D61F38" w:rsidRDefault="0084419B" w:rsidP="009A7D32">
            <w:pPr>
              <w:pStyle w:val="NormalArial"/>
            </w:pPr>
            <w:r>
              <w:t>Andrew Schaper</w:t>
            </w:r>
          </w:p>
        </w:tc>
      </w:tr>
      <w:tr w:rsidR="00D61F38" w14:paraId="2073C363" w14:textId="77777777" w:rsidTr="000D3E87">
        <w:trPr>
          <w:cantSplit/>
          <w:trHeight w:val="432"/>
        </w:trPr>
        <w:tc>
          <w:tcPr>
            <w:tcW w:w="2880"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560" w:type="dxa"/>
            <w:vAlign w:val="center"/>
          </w:tcPr>
          <w:p w14:paraId="56B95EB9" w14:textId="7D31E1E1" w:rsidR="0084419B" w:rsidRDefault="0084419B" w:rsidP="009A7D32">
            <w:pPr>
              <w:pStyle w:val="NormalArial"/>
            </w:pPr>
            <w:hyperlink r:id="rId20" w:history="1">
              <w:r w:rsidRPr="00FD0C59">
                <w:rPr>
                  <w:rStyle w:val="Hyperlink"/>
                </w:rPr>
                <w:t>andrew@schaperintl.com</w:t>
              </w:r>
            </w:hyperlink>
          </w:p>
        </w:tc>
      </w:tr>
      <w:tr w:rsidR="00D61F38" w14:paraId="3D0874D1" w14:textId="77777777" w:rsidTr="000D3E87">
        <w:trPr>
          <w:cantSplit/>
          <w:trHeight w:val="432"/>
        </w:trPr>
        <w:tc>
          <w:tcPr>
            <w:tcW w:w="2880"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560" w:type="dxa"/>
            <w:vAlign w:val="center"/>
          </w:tcPr>
          <w:p w14:paraId="7E37C834" w14:textId="6BAE8C22" w:rsidR="00D61F38" w:rsidRDefault="0084419B" w:rsidP="009A7D32">
            <w:pPr>
              <w:pStyle w:val="NormalArial"/>
            </w:pPr>
            <w:r>
              <w:t>Schaper Energy Consulting LLC</w:t>
            </w:r>
          </w:p>
        </w:tc>
      </w:tr>
      <w:tr w:rsidR="00D61F38" w14:paraId="46724384" w14:textId="77777777" w:rsidTr="000D3E87">
        <w:trPr>
          <w:cantSplit/>
          <w:trHeight w:val="432"/>
        </w:trPr>
        <w:tc>
          <w:tcPr>
            <w:tcW w:w="2880"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560" w:type="dxa"/>
            <w:tcBorders>
              <w:bottom w:val="single" w:sz="4" w:space="0" w:color="auto"/>
            </w:tcBorders>
            <w:vAlign w:val="center"/>
          </w:tcPr>
          <w:p w14:paraId="3DB0E5F2" w14:textId="4188E931" w:rsidR="00D61F38" w:rsidRDefault="00D61F38" w:rsidP="009A7D32">
            <w:pPr>
              <w:pStyle w:val="NormalArial"/>
            </w:pPr>
          </w:p>
        </w:tc>
      </w:tr>
      <w:tr w:rsidR="00D61F38" w14:paraId="0A4B8EF5" w14:textId="77777777" w:rsidTr="000D3E87">
        <w:trPr>
          <w:cantSplit/>
          <w:trHeight w:val="432"/>
        </w:trPr>
        <w:tc>
          <w:tcPr>
            <w:tcW w:w="2880"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560" w:type="dxa"/>
            <w:vAlign w:val="center"/>
          </w:tcPr>
          <w:p w14:paraId="7375D3CF" w14:textId="3C66C735" w:rsidR="00D61F38" w:rsidRDefault="00E125EA" w:rsidP="009A7D32">
            <w:pPr>
              <w:pStyle w:val="NormalArial"/>
            </w:pPr>
            <w:r>
              <w:t>713-515-4620</w:t>
            </w:r>
          </w:p>
        </w:tc>
      </w:tr>
      <w:tr w:rsidR="00D61F38" w14:paraId="61A2C5B4" w14:textId="77777777" w:rsidTr="000D3E87">
        <w:trPr>
          <w:cantSplit/>
          <w:trHeight w:val="432"/>
        </w:trPr>
        <w:tc>
          <w:tcPr>
            <w:tcW w:w="2880"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560" w:type="dxa"/>
            <w:tcBorders>
              <w:bottom w:val="single" w:sz="4" w:space="0" w:color="auto"/>
            </w:tcBorders>
            <w:vAlign w:val="center"/>
          </w:tcPr>
          <w:p w14:paraId="234D2575" w14:textId="55326425" w:rsidR="00D61F38" w:rsidRDefault="00C360A1" w:rsidP="009A7D32">
            <w:pPr>
              <w:pStyle w:val="NormalArial"/>
            </w:pPr>
            <w:r>
              <w:t>N</w:t>
            </w:r>
            <w:r w:rsidR="00C55576">
              <w:t>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1594223A" w:rsidR="009A3772" w:rsidRPr="00D56D61" w:rsidRDefault="00B4563C">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6ED14B87" w:rsidR="009A3772" w:rsidRPr="00D56D61" w:rsidRDefault="00B4563C">
            <w:pPr>
              <w:pStyle w:val="NormalArial"/>
            </w:pPr>
            <w:hyperlink r:id="rId21" w:history="1">
              <w:r w:rsidRPr="009A450D">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3E53BD9D" w:rsidR="009A3772" w:rsidRDefault="00B4563C">
            <w:pPr>
              <w:pStyle w:val="NormalArial"/>
            </w:pPr>
            <w:r>
              <w:t>512-248-6464</w:t>
            </w:r>
          </w:p>
        </w:tc>
      </w:tr>
    </w:tbl>
    <w:p w14:paraId="2E8903D9" w14:textId="0938BFE1"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08B8099C" w14:textId="77777777" w:rsidR="00C55576" w:rsidRDefault="00C55576" w:rsidP="00054819">
      <w:pPr>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55576" w:rsidRPr="00C55576" w14:paraId="289C4D42" w14:textId="77777777" w:rsidTr="00BF67BC">
        <w:tc>
          <w:tcPr>
            <w:tcW w:w="9445" w:type="dxa"/>
            <w:tcBorders>
              <w:top w:val="single" w:sz="4" w:space="0" w:color="auto"/>
              <w:left w:val="single" w:sz="4" w:space="0" w:color="auto"/>
              <w:bottom w:val="single" w:sz="4" w:space="0" w:color="auto"/>
              <w:right w:val="single" w:sz="4" w:space="0" w:color="auto"/>
            </w:tcBorders>
            <w:shd w:val="clear" w:color="auto" w:fill="D9D9D9"/>
          </w:tcPr>
          <w:p w14:paraId="14B9913A" w14:textId="77777777" w:rsidR="00C55576" w:rsidRPr="00C55576" w:rsidRDefault="00C55576" w:rsidP="00C55576">
            <w:pPr>
              <w:spacing w:before="120" w:after="240"/>
              <w:rPr>
                <w:b/>
                <w:i/>
              </w:rPr>
            </w:pPr>
            <w:r w:rsidRPr="00C55576">
              <w:rPr>
                <w:b/>
                <w:i/>
              </w:rPr>
              <w:t>[PGRR115:  Insert Section 9.3.2 below upon system implementation of NPRR1234:]</w:t>
            </w:r>
          </w:p>
          <w:p w14:paraId="2E052075" w14:textId="77777777" w:rsidR="00C55576" w:rsidRPr="00C55576" w:rsidRDefault="00C55576" w:rsidP="00C55576">
            <w:pPr>
              <w:keepNext/>
              <w:tabs>
                <w:tab w:val="left" w:pos="1080"/>
              </w:tabs>
              <w:spacing w:after="240"/>
              <w:outlineLvl w:val="2"/>
              <w:rPr>
                <w:b/>
                <w:bCs/>
                <w:i/>
                <w:szCs w:val="20"/>
              </w:rPr>
            </w:pPr>
            <w:r w:rsidRPr="00C55576">
              <w:rPr>
                <w:b/>
                <w:bCs/>
                <w:i/>
                <w:szCs w:val="20"/>
              </w:rPr>
              <w:t>9.3.2</w:t>
            </w:r>
            <w:r w:rsidRPr="00C55576">
              <w:rPr>
                <w:b/>
                <w:bCs/>
                <w:i/>
                <w:szCs w:val="20"/>
              </w:rPr>
              <w:tab/>
              <w:t>Large Load Interconnection Study Scoping Process</w:t>
            </w:r>
          </w:p>
          <w:p w14:paraId="15BAFFCC" w14:textId="77777777" w:rsidR="00C55576" w:rsidRPr="00C55576" w:rsidRDefault="00C55576" w:rsidP="00C55576">
            <w:pPr>
              <w:spacing w:after="240"/>
              <w:ind w:left="720" w:hanging="720"/>
              <w:rPr>
                <w:iCs/>
                <w:szCs w:val="20"/>
              </w:rPr>
            </w:pPr>
            <w:r w:rsidRPr="00C55576">
              <w:rPr>
                <w:iCs/>
                <w:szCs w:val="20"/>
              </w:rPr>
              <w:t>(1)</w:t>
            </w:r>
            <w:r w:rsidRPr="00C55576">
              <w:rPr>
                <w:iCs/>
                <w:szCs w:val="20"/>
              </w:rPr>
              <w:tab/>
              <w:t>ERCOT will notify the interconnecting TSP after all requirements detailed in paragraph (1) of Section 9.2.2, Submission of Large Load Project Information and Initiation of the Large Load Interconnection Study (LLIS), have been met.  Within ten Business Days of this notification, the lead TSP shall schedule a kick-off meeting with ERCOT and the certificated DSP to occur soon thereafter. If the proposed project is co-located with a Generation Resource, the kick-off meeting must also include the affected Resource Entity or IE.  The lead TSP shall invite the Interconnecting Large Load Entity (ILLE) to attend the kick-off meeting.  The ILLE may attend at its option.</w:t>
            </w:r>
          </w:p>
          <w:p w14:paraId="41F4000A" w14:textId="77777777" w:rsidR="00C55576" w:rsidRPr="00C55576" w:rsidRDefault="00C55576" w:rsidP="00C55576">
            <w:pPr>
              <w:spacing w:after="240"/>
              <w:ind w:left="720" w:hanging="720"/>
              <w:rPr>
                <w:iCs/>
                <w:szCs w:val="20"/>
              </w:rPr>
            </w:pPr>
            <w:r w:rsidRPr="00C55576">
              <w:rPr>
                <w:iCs/>
                <w:szCs w:val="20"/>
              </w:rPr>
              <w:t>(2)</w:t>
            </w:r>
            <w:r w:rsidRPr="00C55576">
              <w:rPr>
                <w:iCs/>
                <w:szCs w:val="20"/>
              </w:rPr>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p>
          <w:p w14:paraId="48B24BAF" w14:textId="77777777" w:rsidR="00C55576" w:rsidRPr="00C55576" w:rsidRDefault="00C55576" w:rsidP="00C55576">
            <w:pPr>
              <w:spacing w:after="240"/>
              <w:ind w:left="720" w:hanging="720"/>
              <w:rPr>
                <w:iCs/>
                <w:szCs w:val="20"/>
              </w:rPr>
            </w:pPr>
            <w:r w:rsidRPr="00C55576">
              <w:rPr>
                <w:iCs/>
                <w:szCs w:val="20"/>
              </w:rPr>
              <w:t>(3)</w:t>
            </w:r>
            <w:r w:rsidRPr="00C55576">
              <w:rPr>
                <w:iCs/>
                <w:szCs w:val="20"/>
              </w:rPr>
              <w:tab/>
              <w:t xml:space="preserve">Each directly affected TSP desiring to participate in the LLIS shall promptly notify the lead TSP and ERCOT and must provide a description of the expected effect of the </w:t>
            </w:r>
            <w:r w:rsidRPr="00C55576">
              <w:rPr>
                <w:iCs/>
                <w:szCs w:val="20"/>
              </w:rPr>
              <w:lastRenderedPageBreak/>
              <w:t>Load interconnection on the TSP’s facilities in its notification.  The lead TSP shall include all directly affected TSP(s) in the LLIS kickoff meeting.</w:t>
            </w:r>
          </w:p>
          <w:p w14:paraId="7B0E606C" w14:textId="77777777" w:rsidR="00C55576" w:rsidRPr="00C55576" w:rsidRDefault="00C55576" w:rsidP="00C55576">
            <w:pPr>
              <w:spacing w:after="240"/>
              <w:ind w:left="720" w:hanging="720"/>
              <w:rPr>
                <w:iCs/>
                <w:szCs w:val="20"/>
              </w:rPr>
            </w:pPr>
            <w:r w:rsidRPr="00C55576">
              <w:rPr>
                <w:iCs/>
                <w:szCs w:val="20"/>
              </w:rPr>
              <w:t>(4)</w:t>
            </w:r>
            <w:r w:rsidRPr="00C55576">
              <w:rPr>
                <w:iCs/>
                <w:szCs w:val="20"/>
              </w:rPr>
              <w:tab/>
              <w:t>At the LLIS kickoff meeting, the lead TSP will present the proposed project and facilitate a general discussion of the preliminary study scope of work for the LLIS.</w:t>
            </w:r>
          </w:p>
          <w:p w14:paraId="719605FE" w14:textId="77777777" w:rsidR="00C55576" w:rsidRPr="00C55576" w:rsidRDefault="00C55576" w:rsidP="00C55576">
            <w:pPr>
              <w:spacing w:after="240"/>
              <w:ind w:left="720" w:hanging="720"/>
              <w:rPr>
                <w:iCs/>
                <w:szCs w:val="20"/>
              </w:rPr>
            </w:pPr>
            <w:r w:rsidRPr="00C55576">
              <w:rPr>
                <w:iCs/>
                <w:szCs w:val="20"/>
              </w:rPr>
              <w:t>(5)</w:t>
            </w:r>
            <w:r w:rsidRPr="00C55576">
              <w:rPr>
                <w:iCs/>
                <w:szCs w:val="20"/>
              </w:rPr>
              <w:tab/>
              <w:t>Any reactive studies required under Protocol Section 3.15, Voltage Support, or Subsynchronous Oscillation (SSO) studies required under Protocol Section 3.22.1.4, Large Load Interconnection Assessment, shall be scoped simultaneously with the LLIS but do not need to be included as part of the LLIS.  The Resource Entity responsible for the reactive study shall provide it to ERCOT directly.</w:t>
            </w:r>
          </w:p>
          <w:p w14:paraId="2370DDBB" w14:textId="08BB245C" w:rsidR="00C55576" w:rsidRPr="00C55576" w:rsidRDefault="00C55576" w:rsidP="00C55576">
            <w:pPr>
              <w:spacing w:after="240"/>
              <w:ind w:left="720" w:hanging="720"/>
              <w:rPr>
                <w:iCs/>
                <w:szCs w:val="20"/>
              </w:rPr>
            </w:pPr>
            <w:r w:rsidRPr="00C55576">
              <w:rPr>
                <w:iCs/>
                <w:szCs w:val="20"/>
              </w:rPr>
              <w:t>(6)</w:t>
            </w:r>
            <w:r w:rsidRPr="00C55576">
              <w:rPr>
                <w:iCs/>
                <w:szCs w:val="20"/>
              </w:rPr>
              <w:tab/>
              <w:t>The lead TSP will develop a preliminary</w:t>
            </w:r>
            <w:ins w:id="0" w:author="Schaper Energy Consulting" w:date="2025-11-24T15:41:00Z">
              <w:r>
                <w:rPr>
                  <w:iCs/>
                  <w:szCs w:val="20"/>
                </w:rPr>
                <w:t xml:space="preserve"> written</w:t>
              </w:r>
            </w:ins>
            <w:r w:rsidRPr="00C55576">
              <w:rPr>
                <w:iCs/>
                <w:szCs w:val="20"/>
              </w:rPr>
              <w:t xml:space="preserve"> LLIS study scope within ten Business Days following the kickoff meeting.</w:t>
            </w:r>
          </w:p>
          <w:p w14:paraId="3BF71D89" w14:textId="06979492" w:rsidR="00C55576" w:rsidRPr="00C55576" w:rsidRDefault="00C55576" w:rsidP="00C55576">
            <w:pPr>
              <w:spacing w:after="240"/>
              <w:ind w:left="1440" w:hanging="720"/>
            </w:pPr>
            <w:r w:rsidRPr="00C55576">
              <w:t>(a)</w:t>
            </w:r>
            <w:r w:rsidRPr="00C55576">
              <w:tab/>
              <w:t xml:space="preserve">The </w:t>
            </w:r>
            <w:ins w:id="1" w:author="Schaper Energy Consulting" w:date="2025-11-24T15:41:00Z">
              <w:r>
                <w:t xml:space="preserve">written </w:t>
              </w:r>
            </w:ins>
            <w:r w:rsidRPr="00C55576">
              <w:t>study scope must include all study elements required by Section 9.3.4, Large Load Interconnection Study Elements, unless ERCOT in collaboration with the TSP(s) determine that one or more studies are unnecessary.  If a study element is deemed unnecessary, the lead TSP shall provide a written technical justification for not performing the analysis in lieu of the study report.</w:t>
            </w:r>
          </w:p>
          <w:p w14:paraId="1234D901" w14:textId="224605E1" w:rsidR="00C55576" w:rsidRPr="00C55576" w:rsidRDefault="00C55576" w:rsidP="00C55576">
            <w:pPr>
              <w:spacing w:after="240"/>
              <w:ind w:left="1440" w:hanging="720"/>
            </w:pPr>
            <w:r w:rsidRPr="00C55576">
              <w:t>(b)</w:t>
            </w:r>
            <w:r w:rsidRPr="00C55576">
              <w:tab/>
              <w:t>The study scope shall specify</w:t>
            </w:r>
            <w:ins w:id="2" w:author="Schaper Energy Consulting" w:date="2025-11-24T15:42:00Z">
              <w:r>
                <w:t>, at a minimum,</w:t>
              </w:r>
            </w:ins>
            <w:r w:rsidRPr="00C55576">
              <w:t xml:space="preserve"> the base cases, study assumptions</w:t>
            </w:r>
            <w:ins w:id="3" w:author="Schaper Energy Consulting" w:date="2025-11-24T15:42:00Z">
              <w:r>
                <w:rPr>
                  <w:bCs/>
                  <w:iCs/>
                </w:rPr>
                <w:t xml:space="preserve"> including the study area definition and topology, proposed </w:t>
              </w:r>
            </w:ins>
            <w:ins w:id="4" w:author="Schaper Energy Consulting" w:date="2025-11-24T15:43:00Z">
              <w:r>
                <w:rPr>
                  <w:bCs/>
                  <w:iCs/>
                </w:rPr>
                <w:t>L</w:t>
              </w:r>
            </w:ins>
            <w:ins w:id="5" w:author="Schaper Energy Consulting" w:date="2025-11-24T15:42:00Z">
              <w:r>
                <w:rPr>
                  <w:bCs/>
                  <w:iCs/>
                </w:rPr>
                <w:t xml:space="preserve">oad </w:t>
              </w:r>
            </w:ins>
            <w:ins w:id="6" w:author="Schaper Energy Consulting" w:date="2025-11-24T15:43:00Z">
              <w:r>
                <w:rPr>
                  <w:bCs/>
                  <w:iCs/>
                </w:rPr>
                <w:t>C</w:t>
              </w:r>
            </w:ins>
            <w:ins w:id="7" w:author="Schaper Energy Consulting" w:date="2025-11-24T15:42:00Z">
              <w:r>
                <w:rPr>
                  <w:bCs/>
                  <w:iCs/>
                </w:rPr>
                <w:t xml:space="preserve">ommissioning </w:t>
              </w:r>
            </w:ins>
            <w:ins w:id="8" w:author="Schaper Energy Consulting" w:date="2025-11-24T15:43:00Z">
              <w:r>
                <w:rPr>
                  <w:bCs/>
                  <w:iCs/>
                </w:rPr>
                <w:t>P</w:t>
              </w:r>
            </w:ins>
            <w:ins w:id="9" w:author="Schaper Energy Consulting" w:date="2025-11-24T15:42:00Z">
              <w:r>
                <w:rPr>
                  <w:bCs/>
                  <w:iCs/>
                </w:rPr>
                <w:t>lan</w:t>
              </w:r>
            </w:ins>
            <w:ins w:id="10" w:author="Schaper Energy Consulting" w:date="2025-11-24T15:43:00Z">
              <w:r>
                <w:rPr>
                  <w:bCs/>
                  <w:iCs/>
                </w:rPr>
                <w:t xml:space="preserve"> (LCP)</w:t>
              </w:r>
            </w:ins>
            <w:r w:rsidRPr="00C55576">
              <w:t xml:space="preserve">, </w:t>
            </w:r>
            <w:del w:id="11" w:author="Schaper Energy Consulting" w:date="2025-11-24T15:44:00Z">
              <w:r w:rsidRPr="00C55576" w:rsidDel="00C55576">
                <w:delText>and</w:delText>
              </w:r>
            </w:del>
            <w:ins w:id="12" w:author="Schaper Energy Consulting" w:date="2025-11-24T15:44:00Z">
              <w:r>
                <w:t>study</w:t>
              </w:r>
            </w:ins>
            <w:r w:rsidRPr="00C55576">
              <w:t xml:space="preserve"> scenarios</w:t>
            </w:r>
            <w:ins w:id="13" w:author="Schaper Energy Consulting" w:date="2025-11-24T15:44:00Z">
              <w:r>
                <w:t>,</w:t>
              </w:r>
              <w:r>
                <w:rPr>
                  <w:bCs/>
                  <w:iCs/>
                </w:rPr>
                <w:t xml:space="preserve"> reliability or constraint management criteria outside of those identified in Section 4.1.1</w:t>
              </w:r>
            </w:ins>
            <w:ins w:id="14" w:author="Schaper Energy Consulting" w:date="2025-11-24T15:45:00Z">
              <w:r w:rsidR="006859A0">
                <w:rPr>
                  <w:bCs/>
                  <w:iCs/>
                </w:rPr>
                <w:t>, Reliability Criteria,</w:t>
              </w:r>
            </w:ins>
            <w:ins w:id="15" w:author="Schaper Energy Consulting" w:date="2025-11-24T15:44:00Z">
              <w:r>
                <w:rPr>
                  <w:bCs/>
                  <w:iCs/>
                </w:rPr>
                <w:t xml:space="preserve"> (e.g. shift or load flow factors)</w:t>
              </w:r>
            </w:ins>
            <w:r w:rsidRPr="00C55576">
              <w:t xml:space="preserve"> that will be used in each LLIS element.  Any transmission facilities that will not be in service before Initial Energization of the proposed Load that may significantly impact the study results, as initially identified by the lead TSP during the project kickoff meeting, shall be documented in the study scope.  All study assumptions related to maintenance outage scenarios required under Section 4.1.1.8, Maintenance Outage Reliability Criteria, shall be explicitly identified in the study scope.</w:t>
            </w:r>
          </w:p>
          <w:p w14:paraId="1075B2BD" w14:textId="10CD47F9" w:rsidR="00C55576" w:rsidRPr="00C55576" w:rsidRDefault="00C55576" w:rsidP="00C55576">
            <w:pPr>
              <w:spacing w:after="240"/>
              <w:ind w:left="1440" w:hanging="720"/>
            </w:pPr>
            <w:r w:rsidRPr="00C55576">
              <w:t>(c)</w:t>
            </w:r>
            <w:r w:rsidRPr="00C55576">
              <w:tab/>
              <w:t xml:space="preserve">The study scope shall </w:t>
            </w:r>
            <w:ins w:id="16" w:author="Schaper Energy Consulting" w:date="2025-11-24T15:45:00Z">
              <w:r w:rsidR="006859A0">
                <w:t>detail</w:t>
              </w:r>
            </w:ins>
            <w:del w:id="17" w:author="Schaper Energy Consulting" w:date="2025-11-24T15:45:00Z">
              <w:r w:rsidRPr="00C55576" w:rsidDel="006859A0">
                <w:delText>specify</w:delText>
              </w:r>
            </w:del>
            <w:r w:rsidRPr="00C55576">
              <w:t xml:space="preserve"> the involvement</w:t>
            </w:r>
            <w:ins w:id="18" w:author="Schaper Energy Consulting" w:date="2025-11-24T15:45:00Z">
              <w:r w:rsidR="006859A0">
                <w:t>, if any,</w:t>
              </w:r>
            </w:ins>
            <w:r w:rsidRPr="00C55576">
              <w:t xml:space="preserve"> of any directly affected TSPs in the study process</w:t>
            </w:r>
            <w:ins w:id="19" w:author="Schaper Energy Consulting" w:date="2025-11-24T15:46:00Z">
              <w:r w:rsidR="006859A0">
                <w:rPr>
                  <w:bCs/>
                  <w:iCs/>
                </w:rPr>
                <w:t xml:space="preserve"> and clearly state their role in the analysis</w:t>
              </w:r>
            </w:ins>
            <w:r w:rsidRPr="00C55576">
              <w:t>.  In some cases, it may be necessary for the ILLE to execute study agreements with multiple TSP(s).</w:t>
            </w:r>
          </w:p>
          <w:p w14:paraId="0E56B90E" w14:textId="77777777" w:rsidR="00C55576" w:rsidRPr="00C55576" w:rsidRDefault="00C55576" w:rsidP="00C55576">
            <w:pPr>
              <w:spacing w:after="240"/>
              <w:ind w:left="1440" w:hanging="720"/>
            </w:pPr>
            <w:r w:rsidRPr="00C55576">
              <w:t>(d)</w:t>
            </w:r>
            <w:r w:rsidRPr="00C55576">
              <w:tab/>
              <w:t>The lead TSP may propose interconnection design alternatives during the scoping process.  Such alternative options shall be fully studied in all required LLIS study elements.</w:t>
            </w:r>
          </w:p>
          <w:p w14:paraId="30061100" w14:textId="303F67A8" w:rsidR="00C55576" w:rsidRPr="00C55576" w:rsidRDefault="00C55576" w:rsidP="00C55576">
            <w:pPr>
              <w:spacing w:after="240"/>
              <w:ind w:left="720" w:hanging="720"/>
              <w:rPr>
                <w:iCs/>
                <w:szCs w:val="20"/>
              </w:rPr>
            </w:pPr>
            <w:r w:rsidRPr="00C55576">
              <w:rPr>
                <w:iCs/>
                <w:szCs w:val="20"/>
              </w:rPr>
              <w:t>(7)</w:t>
            </w:r>
            <w:r w:rsidRPr="00C55576">
              <w:rPr>
                <w:iCs/>
                <w:szCs w:val="20"/>
              </w:rPr>
              <w:tab/>
              <w:t>The lead TSP shall submit the preliminary</w:t>
            </w:r>
            <w:ins w:id="20" w:author="Schaper Energy Consulting" w:date="2025-11-24T15:46:00Z">
              <w:r w:rsidR="006859A0">
                <w:rPr>
                  <w:iCs/>
                  <w:szCs w:val="20"/>
                </w:rPr>
                <w:t xml:space="preserve"> written</w:t>
              </w:r>
            </w:ins>
            <w:r w:rsidRPr="00C55576">
              <w:rPr>
                <w:iCs/>
                <w:szCs w:val="20"/>
              </w:rPr>
              <w:t xml:space="preserve"> study scope for review by ERCOT and all directly affected TSPs, including TSPs which may be directly affected due to proposed interconnection topology. Directly affected TSPs and ERCOT may provide comments on the preliminary study scope within ten Business Days of posting.</w:t>
            </w:r>
          </w:p>
          <w:p w14:paraId="73C6E857" w14:textId="73F22DF2" w:rsidR="00C55576" w:rsidRPr="00C55576" w:rsidRDefault="00C55576" w:rsidP="00C55576">
            <w:pPr>
              <w:spacing w:after="240"/>
              <w:ind w:left="720" w:hanging="720"/>
              <w:rPr>
                <w:iCs/>
                <w:szCs w:val="20"/>
              </w:rPr>
            </w:pPr>
            <w:r w:rsidRPr="00C55576">
              <w:rPr>
                <w:iCs/>
                <w:szCs w:val="20"/>
              </w:rPr>
              <w:lastRenderedPageBreak/>
              <w:t>(8)</w:t>
            </w:r>
            <w:r w:rsidRPr="00C55576">
              <w:rPr>
                <w:iCs/>
                <w:szCs w:val="20"/>
              </w:rPr>
              <w:tab/>
              <w:t xml:space="preserve">Upon closing of the comment period described in paragraph (7) above, the lead TSP shall, within ten Business Days, submit a final </w:t>
            </w:r>
            <w:ins w:id="21" w:author="Schaper Energy Consulting" w:date="2025-11-24T15:47:00Z">
              <w:r w:rsidR="006859A0">
                <w:rPr>
                  <w:iCs/>
                  <w:szCs w:val="20"/>
                </w:rPr>
                <w:t xml:space="preserve">written </w:t>
              </w:r>
            </w:ins>
            <w:r w:rsidRPr="00C55576">
              <w:rPr>
                <w:iCs/>
                <w:szCs w:val="20"/>
              </w:rPr>
              <w:t>study scope that addresses submitted comments</w:t>
            </w:r>
            <w:ins w:id="22" w:author="Schaper Energy Consulting" w:date="2025-11-24T15:47:00Z">
              <w:r w:rsidR="006859A0">
                <w:rPr>
                  <w:bCs/>
                  <w:iCs/>
                </w:rPr>
                <w:t xml:space="preserve"> from ERCOT and directly affect TSPs</w:t>
              </w:r>
            </w:ins>
            <w:r w:rsidRPr="00C55576">
              <w:rPr>
                <w:iCs/>
                <w:szCs w:val="20"/>
              </w:rPr>
              <w:t xml:space="preserve"> to the extent possible.  </w:t>
            </w:r>
            <w:del w:id="23" w:author="Schaper Energy Consulting" w:date="2025-11-24T15:47:00Z">
              <w:r w:rsidRPr="00C55576" w:rsidDel="006859A0">
                <w:rPr>
                  <w:iCs/>
                  <w:szCs w:val="20"/>
                </w:rPr>
                <w:delText>ERCOT in collaboration with the TSP(s) shall determine the study scope.</w:delText>
              </w:r>
            </w:del>
          </w:p>
          <w:p w14:paraId="549BEE71" w14:textId="3F852D3B" w:rsidR="00C55576" w:rsidRDefault="00C55576" w:rsidP="00C55576">
            <w:pPr>
              <w:spacing w:after="240"/>
              <w:ind w:left="720" w:hanging="720"/>
              <w:rPr>
                <w:ins w:id="24" w:author="Schaper Energy Consulting" w:date="2025-11-24T15:57:00Z"/>
                <w:iCs/>
                <w:szCs w:val="20"/>
              </w:rPr>
            </w:pPr>
            <w:r w:rsidRPr="00C55576">
              <w:rPr>
                <w:iCs/>
                <w:szCs w:val="20"/>
              </w:rPr>
              <w:t>(9)</w:t>
            </w:r>
            <w:r w:rsidRPr="00C55576">
              <w:rPr>
                <w:iCs/>
                <w:szCs w:val="20"/>
              </w:rPr>
              <w:tab/>
              <w:t xml:space="preserve">Within five Business Days of the lead TSP submitting the final study scope, ERCOT shall </w:t>
            </w:r>
            <w:ins w:id="25" w:author="Schaper Energy Consulting" w:date="2025-11-24T15:48:00Z">
              <w:r w:rsidR="006859A0">
                <w:rPr>
                  <w:iCs/>
                  <w:szCs w:val="20"/>
                </w:rPr>
                <w:t xml:space="preserve">either </w:t>
              </w:r>
            </w:ins>
            <w:r w:rsidRPr="00C55576">
              <w:rPr>
                <w:iCs/>
                <w:szCs w:val="20"/>
              </w:rPr>
              <w:t xml:space="preserve">approve </w:t>
            </w:r>
            <w:del w:id="26" w:author="Schaper Energy Consulting" w:date="2025-11-24T15:48:00Z">
              <w:r w:rsidRPr="00C55576" w:rsidDel="006859A0">
                <w:rPr>
                  <w:iCs/>
                  <w:szCs w:val="20"/>
                </w:rPr>
                <w:delText>the final study scope</w:delText>
              </w:r>
            </w:del>
            <w:ins w:id="27" w:author="Schaper Energy Consulting" w:date="2025-11-24T15:48:00Z">
              <w:r w:rsidR="006859A0">
                <w:rPr>
                  <w:bCs/>
                  <w:iCs/>
                </w:rPr>
                <w:t>it</w:t>
              </w:r>
              <w:r w:rsidR="006859A0" w:rsidRPr="0084419B">
                <w:rPr>
                  <w:bCs/>
                  <w:iCs/>
                </w:rPr>
                <w:t xml:space="preserve"> </w:t>
              </w:r>
              <w:r w:rsidR="006859A0">
                <w:rPr>
                  <w:bCs/>
                  <w:iCs/>
                </w:rPr>
                <w:t>in writing (with e-mail being sufficient)</w:t>
              </w:r>
            </w:ins>
            <w:r w:rsidRPr="00C55576">
              <w:rPr>
                <w:iCs/>
                <w:szCs w:val="20"/>
              </w:rPr>
              <w:t xml:space="preserve"> or return </w:t>
            </w:r>
            <w:ins w:id="28" w:author="Schaper Energy Consulting" w:date="2025-11-24T15:49:00Z">
              <w:r w:rsidR="006859A0">
                <w:rPr>
                  <w:iCs/>
                  <w:szCs w:val="20"/>
                </w:rPr>
                <w:t>it</w:t>
              </w:r>
            </w:ins>
            <w:del w:id="29" w:author="Schaper Energy Consulting" w:date="2025-11-24T15:49:00Z">
              <w:r w:rsidRPr="00C55576" w:rsidDel="006859A0">
                <w:rPr>
                  <w:iCs/>
                  <w:szCs w:val="20"/>
                </w:rPr>
                <w:delText>the scope</w:delText>
              </w:r>
            </w:del>
            <w:r w:rsidRPr="00C55576">
              <w:rPr>
                <w:iCs/>
                <w:szCs w:val="20"/>
              </w:rPr>
              <w:t xml:space="preserve"> to the lead TSP with comments</w:t>
            </w:r>
            <w:ins w:id="30" w:author="Schaper Energy Consulting" w:date="2025-11-24T15:49:00Z">
              <w:r w:rsidR="006859A0">
                <w:rPr>
                  <w:bCs/>
                  <w:iCs/>
                </w:rPr>
                <w:t xml:space="preserve"> including a comprehensive list of proposed</w:t>
              </w:r>
            </w:ins>
            <w:ins w:id="31" w:author="Schaper Energy Consulting" w:date="2025-11-24T15:50:00Z">
              <w:r w:rsidR="006859A0">
                <w:rPr>
                  <w:bCs/>
                  <w:iCs/>
                </w:rPr>
                <w:t xml:space="preserve"> modifications</w:t>
              </w:r>
            </w:ins>
            <w:r w:rsidRPr="00C55576">
              <w:rPr>
                <w:iCs/>
                <w:szCs w:val="20"/>
              </w:rPr>
              <w:t xml:space="preserve">.  </w:t>
            </w:r>
            <w:ins w:id="32" w:author="Schaper Energy Consulting" w:date="2025-11-24T15:50:00Z">
              <w:r w:rsidR="006859A0">
                <w:rPr>
                  <w:bCs/>
                  <w:iCs/>
                </w:rPr>
                <w:t>If no response is received from ERCOT or directly affected TSPs within five Business Days, the LLIS scope shall be considered final (the Final LLIS Study Scope) in the latest form submitted by the lead TSP.  If comments are received from ERCOT or the affected TSPs, t</w:t>
              </w:r>
            </w:ins>
            <w:del w:id="33" w:author="Schaper Energy Consulting" w:date="2025-11-24T15:50:00Z">
              <w:r w:rsidRPr="00C55576" w:rsidDel="006859A0">
                <w:rPr>
                  <w:iCs/>
                  <w:szCs w:val="20"/>
                </w:rPr>
                <w:delText>T</w:delText>
              </w:r>
            </w:del>
            <w:proofErr w:type="gramStart"/>
            <w:r w:rsidRPr="00C55576">
              <w:rPr>
                <w:iCs/>
                <w:szCs w:val="20"/>
              </w:rPr>
              <w:t>he</w:t>
            </w:r>
            <w:proofErr w:type="gramEnd"/>
            <w:r w:rsidRPr="00C55576">
              <w:rPr>
                <w:iCs/>
                <w:szCs w:val="20"/>
              </w:rPr>
              <w:t xml:space="preserve"> </w:t>
            </w:r>
            <w:proofErr w:type="gramStart"/>
            <w:r w:rsidRPr="00C55576">
              <w:rPr>
                <w:iCs/>
                <w:szCs w:val="20"/>
              </w:rPr>
              <w:t>lead</w:t>
            </w:r>
            <w:proofErr w:type="gramEnd"/>
            <w:r w:rsidRPr="00C55576">
              <w:rPr>
                <w:iCs/>
                <w:szCs w:val="20"/>
              </w:rPr>
              <w:t xml:space="preserve"> TSP shall promptly </w:t>
            </w:r>
            <w:del w:id="34" w:author="Schaper Energy Consulting" w:date="2025-11-24T15:51:00Z">
              <w:r w:rsidRPr="00C55576" w:rsidDel="006859A0">
                <w:rPr>
                  <w:iCs/>
                  <w:szCs w:val="20"/>
                </w:rPr>
                <w:delText>address ERCOT</w:delText>
              </w:r>
            </w:del>
            <w:ins w:id="35" w:author="Schaper Energy Consulting" w:date="2025-11-24T15:51:00Z">
              <w:r w:rsidR="006859A0">
                <w:rPr>
                  <w:iCs/>
                  <w:szCs w:val="20"/>
                </w:rPr>
                <w:t>incorporate the</w:t>
              </w:r>
            </w:ins>
            <w:r w:rsidRPr="00C55576">
              <w:rPr>
                <w:iCs/>
                <w:szCs w:val="20"/>
              </w:rPr>
              <w:t xml:space="preserve"> comments and resubmit </w:t>
            </w:r>
            <w:ins w:id="36" w:author="Schaper Energy Consulting" w:date="2025-11-24T15:52:00Z">
              <w:r w:rsidR="006859A0">
                <w:rPr>
                  <w:bCs/>
                  <w:iCs/>
                </w:rPr>
                <w:t>the final study scope</w:t>
              </w:r>
              <w:r w:rsidR="006859A0" w:rsidRPr="00C55576">
                <w:rPr>
                  <w:iCs/>
                  <w:szCs w:val="20"/>
                </w:rPr>
                <w:t xml:space="preserve"> </w:t>
              </w:r>
            </w:ins>
            <w:r w:rsidRPr="00C55576">
              <w:rPr>
                <w:iCs/>
                <w:szCs w:val="20"/>
              </w:rPr>
              <w:t>according to paragraph</w:t>
            </w:r>
            <w:ins w:id="37" w:author="Schaper Energy Consulting" w:date="2025-11-24T15:53:00Z">
              <w:r w:rsidR="006859A0">
                <w:rPr>
                  <w:iCs/>
                  <w:szCs w:val="20"/>
                </w:rPr>
                <w:t>s</w:t>
              </w:r>
            </w:ins>
            <w:r w:rsidRPr="00C55576">
              <w:rPr>
                <w:iCs/>
                <w:szCs w:val="20"/>
              </w:rPr>
              <w:t xml:space="preserve"> </w:t>
            </w:r>
            <w:ins w:id="38" w:author="Schaper Energy Consulting" w:date="2025-11-24T15:53:00Z">
              <w:r w:rsidR="006859A0">
                <w:rPr>
                  <w:iCs/>
                  <w:szCs w:val="20"/>
                </w:rPr>
                <w:t xml:space="preserve">(7) and </w:t>
              </w:r>
            </w:ins>
            <w:r w:rsidRPr="00C55576">
              <w:rPr>
                <w:iCs/>
                <w:szCs w:val="20"/>
              </w:rPr>
              <w:t>(8) above.</w:t>
            </w:r>
          </w:p>
          <w:p w14:paraId="6A544DA9" w14:textId="1E1DD6E6" w:rsidR="00054819" w:rsidRDefault="00054819" w:rsidP="00054819">
            <w:pPr>
              <w:spacing w:after="240"/>
              <w:ind w:left="1440" w:hanging="720"/>
              <w:rPr>
                <w:ins w:id="39" w:author="Schaper Energy Consulting" w:date="2025-11-24T15:39:00Z"/>
                <w:iCs/>
                <w:szCs w:val="20"/>
              </w:rPr>
            </w:pPr>
            <w:ins w:id="40" w:author="Schaper Energy Consulting" w:date="2025-11-24T15:57:00Z">
              <w:r>
                <w:rPr>
                  <w:bCs/>
                  <w:iCs/>
                </w:rPr>
                <w:t>(a)</w:t>
              </w:r>
            </w:ins>
            <w:ins w:id="41" w:author="Schaper Energy Consulting" w:date="2025-11-24T15:58:00Z">
              <w:r w:rsidRPr="00C55576">
                <w:rPr>
                  <w:iCs/>
                  <w:szCs w:val="20"/>
                </w:rPr>
                <w:tab/>
              </w:r>
            </w:ins>
            <w:ins w:id="42" w:author="Schaper Energy Consulting" w:date="2025-11-24T15:57:00Z">
              <w:r w:rsidRPr="00833D99">
                <w:rPr>
                  <w:bCs/>
                  <w:iCs/>
                </w:rPr>
                <w:t>If the study scope requires more than three resubmittals in aggregate, whethe</w:t>
              </w:r>
              <w:r>
                <w:rPr>
                  <w:bCs/>
                  <w:iCs/>
                </w:rPr>
                <w:t xml:space="preserve">r </w:t>
              </w:r>
              <w:r w:rsidRPr="00833D99">
                <w:rPr>
                  <w:bCs/>
                  <w:iCs/>
                </w:rPr>
                <w:t>due to</w:t>
              </w:r>
              <w:r>
                <w:rPr>
                  <w:bCs/>
                  <w:iCs/>
                </w:rPr>
                <w:t xml:space="preserve"> comments from</w:t>
              </w:r>
              <w:r w:rsidRPr="00833D99">
                <w:rPr>
                  <w:bCs/>
                  <w:iCs/>
                </w:rPr>
                <w:t xml:space="preserve"> ERCOT or any directly affected TSP, the lead TSP shall notify the ILLE and shall provide all </w:t>
              </w:r>
              <w:r w:rsidRPr="00054819">
                <w:t>prior</w:t>
              </w:r>
              <w:r w:rsidRPr="00833D99">
                <w:rPr>
                  <w:bCs/>
                  <w:iCs/>
                </w:rPr>
                <w:t xml:space="preserve"> ERCOT and directly affected TSP comments in writing</w:t>
              </w:r>
              <w:r>
                <w:rPr>
                  <w:bCs/>
                  <w:iCs/>
                </w:rPr>
                <w:t>.</w:t>
              </w:r>
            </w:ins>
          </w:p>
          <w:p w14:paraId="30CC4C6A" w14:textId="6323A5A3" w:rsidR="00FC7A59" w:rsidRPr="00B4563C" w:rsidRDefault="00C55576" w:rsidP="00B4563C">
            <w:pPr>
              <w:spacing w:after="240"/>
              <w:ind w:left="720" w:hanging="720"/>
              <w:rPr>
                <w:bCs/>
                <w:iCs/>
              </w:rPr>
            </w:pPr>
            <w:ins w:id="43" w:author="Schaper Energy Consulting" w:date="2025-11-24T15:39:00Z">
              <w:r w:rsidRPr="0084419B">
                <w:rPr>
                  <w:bCs/>
                  <w:iCs/>
                </w:rPr>
                <w:t>(</w:t>
              </w:r>
              <w:r>
                <w:rPr>
                  <w:bCs/>
                  <w:iCs/>
                </w:rPr>
                <w:t>10</w:t>
              </w:r>
              <w:r w:rsidRPr="0084419B">
                <w:rPr>
                  <w:bCs/>
                  <w:iCs/>
                </w:rPr>
                <w:t>)</w:t>
              </w:r>
              <w:r w:rsidRPr="0084419B">
                <w:rPr>
                  <w:bCs/>
                  <w:iCs/>
                </w:rPr>
                <w:tab/>
              </w:r>
              <w:r w:rsidRPr="00250396">
                <w:rPr>
                  <w:bCs/>
                  <w:iCs/>
                </w:rPr>
                <w:t xml:space="preserve">ERCOT may request a modification to the </w:t>
              </w:r>
            </w:ins>
            <w:ins w:id="44" w:author="Schaper Energy Consulting" w:date="2025-11-24T15:50:00Z">
              <w:r w:rsidR="006859A0">
                <w:rPr>
                  <w:bCs/>
                  <w:iCs/>
                </w:rPr>
                <w:t>F</w:t>
              </w:r>
            </w:ins>
            <w:ins w:id="45" w:author="Schaper Energy Consulting" w:date="2025-11-24T15:39:00Z">
              <w:r w:rsidRPr="00250396">
                <w:rPr>
                  <w:bCs/>
                  <w:iCs/>
                </w:rPr>
                <w:t xml:space="preserve">inal LLIS </w:t>
              </w:r>
            </w:ins>
            <w:ins w:id="46" w:author="Schaper Energy Consulting" w:date="2025-11-24T15:50:00Z">
              <w:r w:rsidR="006859A0">
                <w:rPr>
                  <w:bCs/>
                  <w:iCs/>
                </w:rPr>
                <w:t>S</w:t>
              </w:r>
            </w:ins>
            <w:ins w:id="47" w:author="Schaper Energy Consulting" w:date="2025-11-24T15:39:00Z">
              <w:r w:rsidRPr="00250396">
                <w:rPr>
                  <w:bCs/>
                  <w:iCs/>
                </w:rPr>
                <w:t xml:space="preserve">tudy </w:t>
              </w:r>
            </w:ins>
            <w:ins w:id="48" w:author="Schaper Energy Consulting" w:date="2025-11-24T15:50:00Z">
              <w:r w:rsidR="006859A0">
                <w:rPr>
                  <w:bCs/>
                  <w:iCs/>
                </w:rPr>
                <w:t>S</w:t>
              </w:r>
            </w:ins>
            <w:ins w:id="49" w:author="Schaper Energy Consulting" w:date="2025-11-24T15:39:00Z">
              <w:r w:rsidRPr="00250396">
                <w:rPr>
                  <w:bCs/>
                  <w:iCs/>
                </w:rPr>
                <w:t xml:space="preserve">cope only if, after the scope is approved but before the studies are completed, new Large Loads meet the threshold of having a completed LLIS under paragraph (6) of Section 9.4, satisfy the requirements of Section 9.5, the transmission upgrades presented in their LCPs are included, and the </w:t>
              </w:r>
            </w:ins>
            <w:ins w:id="50" w:author="Schaper Energy Consulting" w:date="2025-11-24T15:40:00Z">
              <w:r>
                <w:rPr>
                  <w:bCs/>
                  <w:iCs/>
                </w:rPr>
                <w:t>n</w:t>
              </w:r>
            </w:ins>
            <w:ins w:id="51" w:author="Schaper Energy Consulting" w:date="2025-11-24T15:39:00Z">
              <w:r w:rsidRPr="00250396">
                <w:rPr>
                  <w:bCs/>
                  <w:iCs/>
                </w:rPr>
                <w:t xml:space="preserve">ew Large Loads are within the approved study area defined in the </w:t>
              </w:r>
              <w:r>
                <w:rPr>
                  <w:bCs/>
                  <w:iCs/>
                </w:rPr>
                <w:t xml:space="preserve">previously approved </w:t>
              </w:r>
              <w:r w:rsidRPr="00250396">
                <w:rPr>
                  <w:bCs/>
                  <w:iCs/>
                </w:rPr>
                <w:t>Final LLIS Study Scope.</w:t>
              </w:r>
            </w:ins>
          </w:p>
        </w:tc>
      </w:tr>
    </w:tbl>
    <w:p w14:paraId="42B0FCCD" w14:textId="77777777" w:rsidR="00C55576" w:rsidRPr="008C2F74" w:rsidRDefault="00C55576" w:rsidP="001445A2">
      <w:pPr>
        <w:spacing w:after="240"/>
        <w:rPr>
          <w:bCs/>
          <w:iCs/>
        </w:rPr>
      </w:pPr>
    </w:p>
    <w:sectPr w:rsidR="00C55576" w:rsidRPr="008C2F7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55E04" w14:textId="77777777" w:rsidR="00E53B09" w:rsidRDefault="00E53B09">
      <w:r>
        <w:separator/>
      </w:r>
    </w:p>
  </w:endnote>
  <w:endnote w:type="continuationSeparator" w:id="0">
    <w:p w14:paraId="4FECEF9D" w14:textId="77777777" w:rsidR="00E53B09" w:rsidRDefault="00E53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0E14EFA7" w:rsidR="00D176CF" w:rsidRDefault="00B4563C">
    <w:pPr>
      <w:pStyle w:val="Footer"/>
      <w:tabs>
        <w:tab w:val="clear" w:pos="4320"/>
        <w:tab w:val="clear" w:pos="8640"/>
        <w:tab w:val="right" w:pos="9360"/>
      </w:tabs>
      <w:rPr>
        <w:rFonts w:ascii="Arial" w:hAnsi="Arial" w:cs="Arial"/>
        <w:sz w:val="18"/>
      </w:rPr>
    </w:pPr>
    <w:r>
      <w:rPr>
        <w:rFonts w:ascii="Arial" w:hAnsi="Arial" w:cs="Arial"/>
        <w:sz w:val="18"/>
      </w:rPr>
      <w:t>136</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DC01BF">
      <w:rPr>
        <w:rFonts w:ascii="Arial" w:hAnsi="Arial" w:cs="Arial"/>
        <w:sz w:val="18"/>
      </w:rPr>
      <w:t xml:space="preserve">-01 </w:t>
    </w:r>
    <w:r w:rsidR="00DC01BF" w:rsidRPr="00DC01BF">
      <w:rPr>
        <w:rFonts w:ascii="Arial" w:hAnsi="Arial" w:cs="Arial"/>
        <w:sz w:val="18"/>
      </w:rPr>
      <w:t xml:space="preserve">Large Load Interconnection </w:t>
    </w:r>
    <w:r w:rsidR="0084419B">
      <w:rPr>
        <w:rFonts w:ascii="Arial" w:hAnsi="Arial" w:cs="Arial"/>
        <w:sz w:val="18"/>
      </w:rPr>
      <w:t>Study Scope Documentation 11</w:t>
    </w:r>
    <w:r>
      <w:rPr>
        <w:rFonts w:ascii="Arial" w:hAnsi="Arial" w:cs="Arial"/>
        <w:sz w:val="18"/>
      </w:rPr>
      <w:t>25</w:t>
    </w:r>
    <w:r w:rsidR="0084419B">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CC6BD" w14:textId="77777777" w:rsidR="00E53B09" w:rsidRDefault="00E53B09">
      <w:r>
        <w:separator/>
      </w:r>
    </w:p>
  </w:footnote>
  <w:footnote w:type="continuationSeparator" w:id="0">
    <w:p w14:paraId="505C721D" w14:textId="77777777" w:rsidR="00E53B09" w:rsidRDefault="00E53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023A28"/>
    <w:multiLevelType w:val="multilevel"/>
    <w:tmpl w:val="A4AA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423395"/>
    <w:multiLevelType w:val="hybridMultilevel"/>
    <w:tmpl w:val="2A1CD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714B86"/>
    <w:multiLevelType w:val="hybridMultilevel"/>
    <w:tmpl w:val="25F0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9"/>
  </w:num>
  <w:num w:numId="6" w16cid:durableId="147064057">
    <w:abstractNumId w:val="9"/>
  </w:num>
  <w:num w:numId="7" w16cid:durableId="1755010341">
    <w:abstractNumId w:val="9"/>
  </w:num>
  <w:num w:numId="8" w16cid:durableId="1467819988">
    <w:abstractNumId w:val="9"/>
  </w:num>
  <w:num w:numId="9" w16cid:durableId="2243846">
    <w:abstractNumId w:val="9"/>
  </w:num>
  <w:num w:numId="10" w16cid:durableId="1707677871">
    <w:abstractNumId w:val="9"/>
  </w:num>
  <w:num w:numId="11" w16cid:durableId="1251043373">
    <w:abstractNumId w:val="9"/>
  </w:num>
  <w:num w:numId="12" w16cid:durableId="2116292320">
    <w:abstractNumId w:val="9"/>
  </w:num>
  <w:num w:numId="13" w16cid:durableId="1336956191">
    <w:abstractNumId w:val="9"/>
  </w:num>
  <w:num w:numId="14" w16cid:durableId="2090686666">
    <w:abstractNumId w:val="4"/>
  </w:num>
  <w:num w:numId="15" w16cid:durableId="437800973">
    <w:abstractNumId w:val="8"/>
  </w:num>
  <w:num w:numId="16" w16cid:durableId="700282402">
    <w:abstractNumId w:val="12"/>
  </w:num>
  <w:num w:numId="17" w16cid:durableId="1309476948">
    <w:abstractNumId w:val="13"/>
  </w:num>
  <w:num w:numId="18" w16cid:durableId="550963706">
    <w:abstractNumId w:val="5"/>
  </w:num>
  <w:num w:numId="19" w16cid:durableId="1284192548">
    <w:abstractNumId w:val="10"/>
  </w:num>
  <w:num w:numId="20" w16cid:durableId="856843399">
    <w:abstractNumId w:val="2"/>
  </w:num>
  <w:num w:numId="21" w16cid:durableId="663703673">
    <w:abstractNumId w:val="3"/>
  </w:num>
  <w:num w:numId="22" w16cid:durableId="1500850924">
    <w:abstractNumId w:val="6"/>
  </w:num>
  <w:num w:numId="23" w16cid:durableId="1291933823">
    <w:abstractNumId w:val="7"/>
  </w:num>
  <w:num w:numId="24" w16cid:durableId="143847923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chaper Energy Consulting">
    <w15:presenceInfo w15:providerId="None" w15:userId="Schaper Energy Consult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19"/>
    <w:rsid w:val="00060A5A"/>
    <w:rsid w:val="00064B44"/>
    <w:rsid w:val="00067FE2"/>
    <w:rsid w:val="00070F05"/>
    <w:rsid w:val="0007682E"/>
    <w:rsid w:val="000D1AEB"/>
    <w:rsid w:val="000D3E64"/>
    <w:rsid w:val="000D3E87"/>
    <w:rsid w:val="000F13C5"/>
    <w:rsid w:val="00105A36"/>
    <w:rsid w:val="0011608C"/>
    <w:rsid w:val="001313B4"/>
    <w:rsid w:val="00141105"/>
    <w:rsid w:val="001445A2"/>
    <w:rsid w:val="0014546D"/>
    <w:rsid w:val="001459B9"/>
    <w:rsid w:val="001500D9"/>
    <w:rsid w:val="00156DB7"/>
    <w:rsid w:val="00157228"/>
    <w:rsid w:val="00160C3C"/>
    <w:rsid w:val="0017783C"/>
    <w:rsid w:val="0019314C"/>
    <w:rsid w:val="001D67C6"/>
    <w:rsid w:val="001F38F0"/>
    <w:rsid w:val="00234D9D"/>
    <w:rsid w:val="00237430"/>
    <w:rsid w:val="00250396"/>
    <w:rsid w:val="00267253"/>
    <w:rsid w:val="00276A99"/>
    <w:rsid w:val="00286AD9"/>
    <w:rsid w:val="002966F3"/>
    <w:rsid w:val="002B69F3"/>
    <w:rsid w:val="002B763A"/>
    <w:rsid w:val="002C236E"/>
    <w:rsid w:val="002C63C6"/>
    <w:rsid w:val="002D382A"/>
    <w:rsid w:val="002D71B0"/>
    <w:rsid w:val="002F1EDD"/>
    <w:rsid w:val="003013F2"/>
    <w:rsid w:val="0030232A"/>
    <w:rsid w:val="00304FC1"/>
    <w:rsid w:val="0030694A"/>
    <w:rsid w:val="003069F4"/>
    <w:rsid w:val="00342163"/>
    <w:rsid w:val="00360920"/>
    <w:rsid w:val="00384709"/>
    <w:rsid w:val="00386C35"/>
    <w:rsid w:val="003A3D77"/>
    <w:rsid w:val="003B5AED"/>
    <w:rsid w:val="003C6B7B"/>
    <w:rsid w:val="004135BD"/>
    <w:rsid w:val="004302A4"/>
    <w:rsid w:val="004415A0"/>
    <w:rsid w:val="004463BA"/>
    <w:rsid w:val="004822D4"/>
    <w:rsid w:val="0049290B"/>
    <w:rsid w:val="004A4451"/>
    <w:rsid w:val="004D3958"/>
    <w:rsid w:val="005008DF"/>
    <w:rsid w:val="005045D0"/>
    <w:rsid w:val="00505BD4"/>
    <w:rsid w:val="00534C6C"/>
    <w:rsid w:val="00565806"/>
    <w:rsid w:val="005841C0"/>
    <w:rsid w:val="0059260F"/>
    <w:rsid w:val="005B0776"/>
    <w:rsid w:val="005E1113"/>
    <w:rsid w:val="005E5074"/>
    <w:rsid w:val="00612E4F"/>
    <w:rsid w:val="00615D5E"/>
    <w:rsid w:val="00617A0F"/>
    <w:rsid w:val="00622E99"/>
    <w:rsid w:val="00625E5D"/>
    <w:rsid w:val="00660033"/>
    <w:rsid w:val="0066370F"/>
    <w:rsid w:val="006859A0"/>
    <w:rsid w:val="006A0784"/>
    <w:rsid w:val="006A697B"/>
    <w:rsid w:val="006B4DDE"/>
    <w:rsid w:val="006C63E3"/>
    <w:rsid w:val="006C798F"/>
    <w:rsid w:val="007145AE"/>
    <w:rsid w:val="00727D17"/>
    <w:rsid w:val="00743968"/>
    <w:rsid w:val="007717F2"/>
    <w:rsid w:val="00785415"/>
    <w:rsid w:val="00791CB9"/>
    <w:rsid w:val="00793130"/>
    <w:rsid w:val="007A1D95"/>
    <w:rsid w:val="007B3233"/>
    <w:rsid w:val="007B5A42"/>
    <w:rsid w:val="007C199B"/>
    <w:rsid w:val="007D3073"/>
    <w:rsid w:val="007D64B9"/>
    <w:rsid w:val="007D72D4"/>
    <w:rsid w:val="007E0452"/>
    <w:rsid w:val="008070C0"/>
    <w:rsid w:val="00811C12"/>
    <w:rsid w:val="00833D99"/>
    <w:rsid w:val="0084419B"/>
    <w:rsid w:val="00845373"/>
    <w:rsid w:val="00845778"/>
    <w:rsid w:val="0087728C"/>
    <w:rsid w:val="008807A6"/>
    <w:rsid w:val="00887E28"/>
    <w:rsid w:val="008A1A1B"/>
    <w:rsid w:val="008C2F74"/>
    <w:rsid w:val="008D5C3A"/>
    <w:rsid w:val="008E501E"/>
    <w:rsid w:val="008E6DA2"/>
    <w:rsid w:val="00907B1E"/>
    <w:rsid w:val="00943AFD"/>
    <w:rsid w:val="00963A51"/>
    <w:rsid w:val="00983B6E"/>
    <w:rsid w:val="00992C97"/>
    <w:rsid w:val="009936F8"/>
    <w:rsid w:val="009A1743"/>
    <w:rsid w:val="009A3772"/>
    <w:rsid w:val="009D17F0"/>
    <w:rsid w:val="009E3605"/>
    <w:rsid w:val="00A12676"/>
    <w:rsid w:val="00A42796"/>
    <w:rsid w:val="00A5311D"/>
    <w:rsid w:val="00AD3B58"/>
    <w:rsid w:val="00AD4C93"/>
    <w:rsid w:val="00AD660A"/>
    <w:rsid w:val="00AF56C6"/>
    <w:rsid w:val="00B032E8"/>
    <w:rsid w:val="00B4563C"/>
    <w:rsid w:val="00B47F67"/>
    <w:rsid w:val="00B57F96"/>
    <w:rsid w:val="00B67892"/>
    <w:rsid w:val="00BA4D33"/>
    <w:rsid w:val="00BA5648"/>
    <w:rsid w:val="00BC2D06"/>
    <w:rsid w:val="00BE33AB"/>
    <w:rsid w:val="00C360A1"/>
    <w:rsid w:val="00C55576"/>
    <w:rsid w:val="00C7138B"/>
    <w:rsid w:val="00C744EB"/>
    <w:rsid w:val="00C76A2C"/>
    <w:rsid w:val="00C90702"/>
    <w:rsid w:val="00C917FF"/>
    <w:rsid w:val="00C92692"/>
    <w:rsid w:val="00C9766A"/>
    <w:rsid w:val="00CA699C"/>
    <w:rsid w:val="00CC4F39"/>
    <w:rsid w:val="00CD165D"/>
    <w:rsid w:val="00CD544C"/>
    <w:rsid w:val="00CF4256"/>
    <w:rsid w:val="00D04FE8"/>
    <w:rsid w:val="00D176CF"/>
    <w:rsid w:val="00D271E3"/>
    <w:rsid w:val="00D30F69"/>
    <w:rsid w:val="00D310F8"/>
    <w:rsid w:val="00D40DB8"/>
    <w:rsid w:val="00D47A80"/>
    <w:rsid w:val="00D54B8B"/>
    <w:rsid w:val="00D61F38"/>
    <w:rsid w:val="00D669DE"/>
    <w:rsid w:val="00D85807"/>
    <w:rsid w:val="00D87349"/>
    <w:rsid w:val="00D91EE9"/>
    <w:rsid w:val="00D93D37"/>
    <w:rsid w:val="00D97220"/>
    <w:rsid w:val="00DC01BF"/>
    <w:rsid w:val="00DC234A"/>
    <w:rsid w:val="00DD14D0"/>
    <w:rsid w:val="00E125EA"/>
    <w:rsid w:val="00E13550"/>
    <w:rsid w:val="00E14D47"/>
    <w:rsid w:val="00E1641C"/>
    <w:rsid w:val="00E26708"/>
    <w:rsid w:val="00E34958"/>
    <w:rsid w:val="00E37AB0"/>
    <w:rsid w:val="00E4463E"/>
    <w:rsid w:val="00E53B09"/>
    <w:rsid w:val="00E71C39"/>
    <w:rsid w:val="00EA56E6"/>
    <w:rsid w:val="00EC335F"/>
    <w:rsid w:val="00EC3E1E"/>
    <w:rsid w:val="00EC48FB"/>
    <w:rsid w:val="00EE2B77"/>
    <w:rsid w:val="00EF232A"/>
    <w:rsid w:val="00F05A69"/>
    <w:rsid w:val="00F43FFD"/>
    <w:rsid w:val="00F44236"/>
    <w:rsid w:val="00F52517"/>
    <w:rsid w:val="00F7289C"/>
    <w:rsid w:val="00FA57B2"/>
    <w:rsid w:val="00FB509B"/>
    <w:rsid w:val="00FC3D4B"/>
    <w:rsid w:val="00FC6312"/>
    <w:rsid w:val="00FC7A5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2C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249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2219866">
      <w:bodyDiv w:val="1"/>
      <w:marLeft w:val="0"/>
      <w:marRight w:val="0"/>
      <w:marTop w:val="0"/>
      <w:marBottom w:val="0"/>
      <w:divBdr>
        <w:top w:val="none" w:sz="0" w:space="0" w:color="auto"/>
        <w:left w:val="none" w:sz="0" w:space="0" w:color="auto"/>
        <w:bottom w:val="none" w:sz="0" w:space="0" w:color="auto"/>
        <w:right w:val="none" w:sz="0" w:space="0" w:color="auto"/>
      </w:divBdr>
    </w:div>
    <w:div w:id="40337909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02098230">
      <w:bodyDiv w:val="1"/>
      <w:marLeft w:val="0"/>
      <w:marRight w:val="0"/>
      <w:marTop w:val="0"/>
      <w:marBottom w:val="0"/>
      <w:divBdr>
        <w:top w:val="none" w:sz="0" w:space="0" w:color="auto"/>
        <w:left w:val="none" w:sz="0" w:space="0" w:color="auto"/>
        <w:bottom w:val="none" w:sz="0" w:space="0" w:color="auto"/>
        <w:right w:val="none" w:sz="0" w:space="0" w:color="auto"/>
      </w:divBdr>
    </w:div>
    <w:div w:id="769470582">
      <w:bodyDiv w:val="1"/>
      <w:marLeft w:val="0"/>
      <w:marRight w:val="0"/>
      <w:marTop w:val="0"/>
      <w:marBottom w:val="0"/>
      <w:divBdr>
        <w:top w:val="none" w:sz="0" w:space="0" w:color="auto"/>
        <w:left w:val="none" w:sz="0" w:space="0" w:color="auto"/>
        <w:bottom w:val="none" w:sz="0" w:space="0" w:color="auto"/>
        <w:right w:val="none" w:sz="0" w:space="0" w:color="auto"/>
      </w:divBdr>
    </w:div>
    <w:div w:id="784230084">
      <w:bodyDiv w:val="1"/>
      <w:marLeft w:val="0"/>
      <w:marRight w:val="0"/>
      <w:marTop w:val="0"/>
      <w:marBottom w:val="0"/>
      <w:divBdr>
        <w:top w:val="none" w:sz="0" w:space="0" w:color="auto"/>
        <w:left w:val="none" w:sz="0" w:space="0" w:color="auto"/>
        <w:bottom w:val="none" w:sz="0" w:space="0" w:color="auto"/>
        <w:right w:val="none" w:sz="0" w:space="0" w:color="auto"/>
      </w:divBdr>
    </w:div>
    <w:div w:id="921530116">
      <w:bodyDiv w:val="1"/>
      <w:marLeft w:val="0"/>
      <w:marRight w:val="0"/>
      <w:marTop w:val="0"/>
      <w:marBottom w:val="0"/>
      <w:divBdr>
        <w:top w:val="none" w:sz="0" w:space="0" w:color="auto"/>
        <w:left w:val="none" w:sz="0" w:space="0" w:color="auto"/>
        <w:bottom w:val="none" w:sz="0" w:space="0" w:color="auto"/>
        <w:right w:val="none" w:sz="0" w:space="0" w:color="auto"/>
      </w:divBdr>
    </w:div>
    <w:div w:id="1255357742">
      <w:bodyDiv w:val="1"/>
      <w:marLeft w:val="0"/>
      <w:marRight w:val="0"/>
      <w:marTop w:val="0"/>
      <w:marBottom w:val="0"/>
      <w:divBdr>
        <w:top w:val="none" w:sz="0" w:space="0" w:color="auto"/>
        <w:left w:val="none" w:sz="0" w:space="0" w:color="auto"/>
        <w:bottom w:val="none" w:sz="0" w:space="0" w:color="auto"/>
        <w:right w:val="none" w:sz="0" w:space="0" w:color="auto"/>
      </w:divBdr>
    </w:div>
    <w:div w:id="1386640956">
      <w:bodyDiv w:val="1"/>
      <w:marLeft w:val="0"/>
      <w:marRight w:val="0"/>
      <w:marTop w:val="0"/>
      <w:marBottom w:val="0"/>
      <w:divBdr>
        <w:top w:val="none" w:sz="0" w:space="0" w:color="auto"/>
        <w:left w:val="none" w:sz="0" w:space="0" w:color="auto"/>
        <w:bottom w:val="none" w:sz="0" w:space="0" w:color="auto"/>
        <w:right w:val="none" w:sz="0" w:space="0" w:color="auto"/>
      </w:divBdr>
    </w:div>
    <w:div w:id="141716915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8712298">
      <w:bodyDiv w:val="1"/>
      <w:marLeft w:val="0"/>
      <w:marRight w:val="0"/>
      <w:marTop w:val="0"/>
      <w:marBottom w:val="0"/>
      <w:divBdr>
        <w:top w:val="none" w:sz="0" w:space="0" w:color="auto"/>
        <w:left w:val="none" w:sz="0" w:space="0" w:color="auto"/>
        <w:bottom w:val="none" w:sz="0" w:space="0" w:color="auto"/>
        <w:right w:val="none" w:sz="0" w:space="0" w:color="auto"/>
      </w:divBdr>
    </w:div>
    <w:div w:id="1535465549">
      <w:bodyDiv w:val="1"/>
      <w:marLeft w:val="0"/>
      <w:marRight w:val="0"/>
      <w:marTop w:val="0"/>
      <w:marBottom w:val="0"/>
      <w:divBdr>
        <w:top w:val="none" w:sz="0" w:space="0" w:color="auto"/>
        <w:left w:val="none" w:sz="0" w:space="0" w:color="auto"/>
        <w:bottom w:val="none" w:sz="0" w:space="0" w:color="auto"/>
        <w:right w:val="none" w:sz="0" w:space="0" w:color="auto"/>
      </w:divBdr>
    </w:div>
    <w:div w:id="1566798496">
      <w:bodyDiv w:val="1"/>
      <w:marLeft w:val="0"/>
      <w:marRight w:val="0"/>
      <w:marTop w:val="0"/>
      <w:marBottom w:val="0"/>
      <w:divBdr>
        <w:top w:val="none" w:sz="0" w:space="0" w:color="auto"/>
        <w:left w:val="none" w:sz="0" w:space="0" w:color="auto"/>
        <w:bottom w:val="none" w:sz="0" w:space="0" w:color="auto"/>
        <w:right w:val="none" w:sz="0" w:space="0" w:color="auto"/>
      </w:divBdr>
    </w:div>
    <w:div w:id="1656451056">
      <w:bodyDiv w:val="1"/>
      <w:marLeft w:val="0"/>
      <w:marRight w:val="0"/>
      <w:marTop w:val="0"/>
      <w:marBottom w:val="0"/>
      <w:divBdr>
        <w:top w:val="none" w:sz="0" w:space="0" w:color="auto"/>
        <w:left w:val="none" w:sz="0" w:space="0" w:color="auto"/>
        <w:bottom w:val="none" w:sz="0" w:space="0" w:color="auto"/>
        <w:right w:val="none" w:sz="0" w:space="0" w:color="auto"/>
      </w:divBdr>
    </w:div>
    <w:div w:id="1945991580">
      <w:bodyDiv w:val="1"/>
      <w:marLeft w:val="0"/>
      <w:marRight w:val="0"/>
      <w:marTop w:val="0"/>
      <w:marBottom w:val="0"/>
      <w:divBdr>
        <w:top w:val="none" w:sz="0" w:space="0" w:color="auto"/>
        <w:left w:val="none" w:sz="0" w:space="0" w:color="auto"/>
        <w:bottom w:val="none" w:sz="0" w:space="0" w:color="auto"/>
        <w:right w:val="none" w:sz="0" w:space="0" w:color="auto"/>
      </w:divBdr>
    </w:div>
    <w:div w:id="196615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6"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andrew@schaperint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1514</Words>
  <Characters>9432</Characters>
  <Application>Microsoft Office Word</Application>
  <DocSecurity>0</DocSecurity>
  <Lines>219</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10860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2025-11-24T22:27:00Z</dcterms:created>
  <dcterms:modified xsi:type="dcterms:W3CDTF">2025-11-25T14:42:00Z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